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37096" w14:textId="467A002E" w:rsidR="00642EFE" w:rsidRPr="00A71D81" w:rsidRDefault="007B188A" w:rsidP="009C141D">
      <w:pPr>
        <w:pStyle w:val="aa"/>
        <w:ind w:right="-7"/>
        <w:rPr>
          <w:rFonts w:ascii="GHEA Grapalat" w:hAnsi="GHEA Grapalat"/>
          <w:i/>
          <w:lang w:val="af-ZA"/>
        </w:rPr>
      </w:pPr>
      <w:r w:rsidRPr="005939DE">
        <w:rPr>
          <w:rFonts w:ascii="GHEA Grapalat" w:hAnsi="GHEA Grapalat" w:cs="Sylfaen"/>
          <w:i/>
          <w:sz w:val="18"/>
        </w:rPr>
        <w:t xml:space="preserve">                                                                        </w:t>
      </w:r>
      <w:r w:rsidR="009C141D">
        <w:rPr>
          <w:rFonts w:ascii="GHEA Grapalat" w:hAnsi="GHEA Grapalat" w:cs="Sylfaen"/>
          <w:i/>
          <w:sz w:val="18"/>
          <w:lang w:val="hy-AM"/>
        </w:rPr>
        <w:t xml:space="preserve">    </w:t>
      </w:r>
      <w:r w:rsidR="00642EFE" w:rsidRPr="00A71D81">
        <w:rPr>
          <w:rFonts w:ascii="GHEA Grapalat" w:hAnsi="GHEA Grapalat"/>
          <w:lang w:val="af-ZA"/>
        </w:rPr>
        <w:t>ՀԱՅՏԱՐԱՐՈՒԹՅՈՒՆ</w:t>
      </w:r>
    </w:p>
    <w:p w14:paraId="569314AA" w14:textId="72755447" w:rsidR="00642EFE" w:rsidRPr="00A71D81" w:rsidRDefault="0056702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11BA7C33" w14:textId="77777777" w:rsidR="0056702B" w:rsidRPr="00833E40" w:rsidRDefault="0056702B" w:rsidP="0056702B">
      <w:pPr>
        <w:pStyle w:val="a3"/>
        <w:spacing w:line="240" w:lineRule="auto"/>
        <w:jc w:val="center"/>
        <w:rPr>
          <w:rFonts w:ascii="GHEA Grapalat" w:hAnsi="GHEA Grapalat"/>
          <w:i w:val="0"/>
          <w:lang w:val="af-ZA"/>
        </w:rPr>
      </w:pPr>
      <w:r w:rsidRPr="00833E40">
        <w:rPr>
          <w:rFonts w:ascii="GHEA Grapalat" w:hAnsi="GHEA Grapalat"/>
          <w:i w:val="0"/>
          <w:lang w:val="af-ZA"/>
        </w:rPr>
        <w:t>Հայտարարության սույն տեքստը հաստատված է գնահատող հանձնաժողովի</w:t>
      </w:r>
    </w:p>
    <w:p w14:paraId="3A3B73D0" w14:textId="119F8FB6" w:rsidR="0056702B" w:rsidRPr="00A71D81" w:rsidRDefault="00412D10" w:rsidP="0056702B">
      <w:pPr>
        <w:pStyle w:val="a3"/>
        <w:spacing w:line="240" w:lineRule="auto"/>
        <w:jc w:val="center"/>
        <w:rPr>
          <w:rFonts w:ascii="GHEA Grapalat" w:hAnsi="GHEA Grapalat"/>
          <w:i w:val="0"/>
          <w:lang w:val="af-ZA"/>
        </w:rPr>
      </w:pPr>
      <w:r>
        <w:rPr>
          <w:rFonts w:ascii="GHEA Grapalat" w:hAnsi="GHEA Grapalat"/>
          <w:i w:val="0"/>
          <w:lang w:val="af-ZA"/>
        </w:rPr>
        <w:t>202</w:t>
      </w:r>
      <w:r w:rsidR="008A50FE" w:rsidRPr="00917712">
        <w:rPr>
          <w:rFonts w:ascii="GHEA Grapalat" w:hAnsi="GHEA Grapalat"/>
          <w:i w:val="0"/>
          <w:lang w:val="af-ZA"/>
        </w:rPr>
        <w:t>6</w:t>
      </w:r>
      <w:r w:rsidR="0056702B" w:rsidRPr="00833E40">
        <w:rPr>
          <w:rFonts w:ascii="GHEA Grapalat" w:hAnsi="GHEA Grapalat"/>
          <w:i w:val="0"/>
          <w:lang w:val="af-ZA"/>
        </w:rPr>
        <w:t xml:space="preserve"> թվականի «</w:t>
      </w:r>
      <w:r w:rsidR="008A50FE">
        <w:rPr>
          <w:rFonts w:ascii="GHEA Grapalat" w:hAnsi="GHEA Grapalat"/>
          <w:i w:val="0"/>
          <w:lang w:val="hy-AM"/>
        </w:rPr>
        <w:t>հունվարի</w:t>
      </w:r>
      <w:r w:rsidR="0056702B" w:rsidRPr="00833E40">
        <w:rPr>
          <w:rFonts w:ascii="GHEA Grapalat" w:hAnsi="GHEA Grapalat"/>
          <w:i w:val="0"/>
          <w:lang w:val="af-ZA"/>
        </w:rPr>
        <w:t>» «</w:t>
      </w:r>
      <w:r w:rsidR="006569CA" w:rsidRPr="00917712">
        <w:rPr>
          <w:rFonts w:ascii="GHEA Grapalat" w:hAnsi="GHEA Grapalat"/>
          <w:i w:val="0"/>
          <w:lang w:val="af-ZA" w:bidi="ar-EG"/>
        </w:rPr>
        <w:t>21</w:t>
      </w:r>
      <w:r w:rsidR="0056702B" w:rsidRPr="00833E40">
        <w:rPr>
          <w:rFonts w:ascii="GHEA Grapalat" w:hAnsi="GHEA Grapalat"/>
          <w:i w:val="0"/>
          <w:lang w:val="af-ZA"/>
        </w:rPr>
        <w:t>» «</w:t>
      </w:r>
      <w:r w:rsidR="0056702B" w:rsidRPr="008B7DA4">
        <w:rPr>
          <w:rFonts w:ascii="GHEA Grapalat" w:hAnsi="GHEA Grapalat"/>
          <w:i w:val="0"/>
          <w:lang w:val="af-ZA" w:bidi="ar-EG"/>
        </w:rPr>
        <w:t>1</w:t>
      </w:r>
      <w:r w:rsidR="0056702B" w:rsidRPr="00833E40">
        <w:rPr>
          <w:rFonts w:ascii="GHEA Grapalat" w:hAnsi="GHEA Grapalat"/>
          <w:i w:val="0"/>
          <w:lang w:val="af-ZA"/>
        </w:rPr>
        <w:t>» որոշմամբ</w:t>
      </w:r>
      <w:r w:rsidR="0056702B" w:rsidRPr="00A71D81">
        <w:rPr>
          <w:rFonts w:ascii="GHEA Grapalat" w:hAnsi="GHEA Grapalat"/>
          <w:i w:val="0"/>
          <w:lang w:val="af-ZA"/>
        </w:rPr>
        <w:t xml:space="preserve"> </w:t>
      </w:r>
    </w:p>
    <w:p w14:paraId="15D6D0C0" w14:textId="77777777" w:rsidR="0056702B" w:rsidRPr="00A71D81" w:rsidRDefault="0056702B" w:rsidP="0056702B">
      <w:pPr>
        <w:pStyle w:val="a3"/>
        <w:spacing w:line="240" w:lineRule="auto"/>
        <w:jc w:val="center"/>
        <w:rPr>
          <w:rFonts w:ascii="GHEA Grapalat" w:hAnsi="GHEA Grapalat"/>
          <w:i w:val="0"/>
          <w:lang w:val="af-ZA"/>
        </w:rPr>
      </w:pPr>
    </w:p>
    <w:p w14:paraId="6D131596" w14:textId="5DC4BA4C" w:rsidR="0056702B" w:rsidRPr="00B41093" w:rsidRDefault="0056702B" w:rsidP="0056702B">
      <w:pPr>
        <w:pStyle w:val="a3"/>
        <w:spacing w:line="240" w:lineRule="auto"/>
        <w:jc w:val="center"/>
        <w:rPr>
          <w:rFonts w:ascii="GHEA Grapalat" w:hAnsi="GHEA Grapalat"/>
          <w:i w:val="0"/>
          <w:lang w:val="hy-AM"/>
        </w:rPr>
      </w:pPr>
      <w:r w:rsidRPr="00A71D81">
        <w:rPr>
          <w:rFonts w:ascii="GHEA Grapalat" w:hAnsi="GHEA Grapalat"/>
          <w:i w:val="0"/>
          <w:lang w:val="af-ZA"/>
        </w:rPr>
        <w:t>Ընթացակարգի ծածկագիրը`</w:t>
      </w:r>
      <w:r>
        <w:rPr>
          <w:rFonts w:ascii="GHEA Grapalat" w:hAnsi="GHEA Grapalat"/>
          <w:i w:val="0"/>
          <w:lang w:val="af-ZA"/>
        </w:rPr>
        <w:t xml:space="preserve"> </w:t>
      </w:r>
      <w:r w:rsidR="00917712">
        <w:rPr>
          <w:rFonts w:ascii="GHEA Grapalat" w:hAnsi="GHEA Grapalat"/>
          <w:i w:val="0"/>
          <w:lang w:val="af-ZA"/>
        </w:rPr>
        <w:t>ԱՄՄՄԴ-ԳՀԱՊՁԲ-2026/01</w:t>
      </w:r>
    </w:p>
    <w:p w14:paraId="10301268" w14:textId="77777777" w:rsidR="0056702B" w:rsidRDefault="0056702B" w:rsidP="0056702B">
      <w:pPr>
        <w:pStyle w:val="a3"/>
        <w:spacing w:line="240" w:lineRule="auto"/>
        <w:ind w:right="-379" w:hanging="142"/>
        <w:jc w:val="center"/>
        <w:rPr>
          <w:rFonts w:ascii="GHEA Grapalat" w:hAnsi="GHEA Grapalat"/>
          <w:i w:val="0"/>
          <w:color w:val="FF0000"/>
          <w:lang w:val="af-ZA"/>
        </w:rPr>
      </w:pPr>
    </w:p>
    <w:p w14:paraId="1F3EDD73" w14:textId="448A1828" w:rsidR="0056702B" w:rsidRPr="00981CE2" w:rsidRDefault="0056702B" w:rsidP="0056702B">
      <w:pPr>
        <w:pStyle w:val="a3"/>
        <w:spacing w:line="240" w:lineRule="auto"/>
        <w:ind w:firstLine="708"/>
        <w:rPr>
          <w:rFonts w:ascii="GHEA Grapalat" w:hAnsi="GHEA Grapalat"/>
          <w:i w:val="0"/>
          <w:lang w:val="af-ZA"/>
        </w:rPr>
      </w:pPr>
      <w:r w:rsidRPr="00981CE2">
        <w:rPr>
          <w:rFonts w:ascii="GHEA Grapalat" w:hAnsi="GHEA Grapalat"/>
          <w:i w:val="0"/>
          <w:lang w:val="af-ZA"/>
        </w:rPr>
        <w:t>Պատվիրատուն</w:t>
      </w:r>
      <w:r w:rsidRPr="007B5424">
        <w:rPr>
          <w:rFonts w:ascii="GHEA Grapalat" w:hAnsi="GHEA Grapalat"/>
          <w:i w:val="0"/>
          <w:lang w:val="af-ZA"/>
        </w:rPr>
        <w:t xml:space="preserve">` </w:t>
      </w:r>
      <w:r w:rsidR="008A50FE">
        <w:rPr>
          <w:rFonts w:ascii="GHEA Grapalat" w:hAnsi="GHEA Grapalat"/>
          <w:i w:val="0"/>
          <w:lang w:val="af-ZA"/>
        </w:rPr>
        <w:t>«Մեծամորի միջնակարգ դպրոց» ՊՈԱԿ-</w:t>
      </w:r>
      <w:r w:rsidR="008A50FE" w:rsidRPr="008A50FE">
        <w:rPr>
          <w:rFonts w:ascii="GHEA Grapalat" w:hAnsi="GHEA Grapalat"/>
          <w:i w:val="0"/>
          <w:lang w:val="af-ZA"/>
        </w:rPr>
        <w:t>ը</w:t>
      </w:r>
      <w:r w:rsidRPr="00981CE2">
        <w:rPr>
          <w:rFonts w:ascii="GHEA Grapalat" w:hAnsi="GHEA Grapalat"/>
          <w:i w:val="0"/>
          <w:lang w:val="af-ZA"/>
        </w:rPr>
        <w:t>, որը գտնվում է</w:t>
      </w:r>
      <w:r w:rsidRPr="008B7DA4">
        <w:rPr>
          <w:rFonts w:ascii="GHEA Grapalat" w:hAnsi="GHEA Grapalat"/>
          <w:i w:val="0"/>
          <w:lang w:val="af-ZA"/>
        </w:rPr>
        <w:t xml:space="preserve"> </w:t>
      </w:r>
      <w:r w:rsidR="008A50FE" w:rsidRPr="008A50FE">
        <w:rPr>
          <w:rFonts w:ascii="GHEA Grapalat" w:hAnsi="GHEA Grapalat"/>
          <w:i w:val="0"/>
          <w:lang w:val="af-ZA"/>
        </w:rPr>
        <w:t>Գ</w:t>
      </w:r>
      <w:r w:rsidR="008A50FE" w:rsidRPr="008A50FE">
        <w:rPr>
          <w:rFonts w:ascii="Cambria Math" w:hAnsi="Cambria Math" w:cs="Cambria Math"/>
          <w:i w:val="0"/>
          <w:lang w:val="af-ZA"/>
        </w:rPr>
        <w:t>․</w:t>
      </w:r>
      <w:r w:rsidR="008A50FE" w:rsidRPr="008A50FE">
        <w:rPr>
          <w:rFonts w:ascii="Calibri" w:hAnsi="Calibri" w:cs="Calibri"/>
          <w:i w:val="0"/>
          <w:lang w:val="af-ZA"/>
        </w:rPr>
        <w:t> </w:t>
      </w:r>
      <w:r w:rsidR="008A50FE" w:rsidRPr="008A50FE">
        <w:rPr>
          <w:rFonts w:ascii="GHEA Grapalat" w:hAnsi="GHEA Grapalat" w:cs="GHEA Grapalat"/>
          <w:i w:val="0"/>
          <w:lang w:val="af-ZA"/>
        </w:rPr>
        <w:t>Մեծամոր</w:t>
      </w:r>
      <w:r w:rsidR="008A50FE" w:rsidRPr="008A50FE">
        <w:rPr>
          <w:rFonts w:ascii="GHEA Grapalat" w:hAnsi="GHEA Grapalat"/>
          <w:i w:val="0"/>
          <w:lang w:val="af-ZA"/>
        </w:rPr>
        <w:t>, Մաշտոց 8</w:t>
      </w:r>
      <w:r w:rsidRPr="008B7DA4">
        <w:rPr>
          <w:rFonts w:ascii="GHEA Grapalat" w:hAnsi="GHEA Grapalat"/>
          <w:i w:val="0"/>
          <w:lang w:val="af-ZA"/>
        </w:rPr>
        <w:t xml:space="preserve"> հասցեում</w:t>
      </w:r>
      <w:r w:rsidRPr="00981CE2">
        <w:rPr>
          <w:rFonts w:ascii="GHEA Grapalat" w:hAnsi="GHEA Grapalat"/>
          <w:i w:val="0"/>
          <w:lang w:val="af-ZA"/>
        </w:rPr>
        <w:t>, հայտարարում է գնանշման հարցում, որն իրականացվում է մեկ փուլով:</w:t>
      </w:r>
    </w:p>
    <w:p w14:paraId="5AEA71F9" w14:textId="0A84EEDE" w:rsidR="00496E18" w:rsidRPr="00A71D81" w:rsidRDefault="00A20B69" w:rsidP="0056702B">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8A50FE">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6702B">
        <w:rPr>
          <w:rFonts w:ascii="GHEA Grapalat" w:hAnsi="GHEA Grapalat"/>
          <w:i w:val="0"/>
          <w:lang w:val="af-ZA"/>
        </w:rPr>
        <w:t>վառելիքի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4ACB200F"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43011A4" w14:textId="7C255DC8" w:rsidR="0056702B" w:rsidRPr="00A71D81" w:rsidRDefault="00332EE7" w:rsidP="0056702B">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8A50FE" w:rsidRPr="008A50FE">
        <w:rPr>
          <w:rFonts w:ascii="GHEA Grapalat" w:hAnsi="GHEA Grapalat"/>
          <w:i w:val="0"/>
          <w:lang w:val="af-ZA"/>
        </w:rPr>
        <w:t>Գ</w:t>
      </w:r>
      <w:r w:rsidR="008A50FE" w:rsidRPr="008A50FE">
        <w:rPr>
          <w:rFonts w:ascii="Cambria Math" w:hAnsi="Cambria Math" w:cs="Cambria Math"/>
          <w:i w:val="0"/>
          <w:lang w:val="af-ZA"/>
        </w:rPr>
        <w:t>․</w:t>
      </w:r>
      <w:r w:rsidR="008A50FE" w:rsidRPr="008A50FE">
        <w:rPr>
          <w:rFonts w:ascii="Calibri" w:hAnsi="Calibri" w:cs="Calibri"/>
          <w:i w:val="0"/>
          <w:lang w:val="af-ZA"/>
        </w:rPr>
        <w:t> </w:t>
      </w:r>
      <w:r w:rsidR="008A50FE" w:rsidRPr="008A50FE">
        <w:rPr>
          <w:rFonts w:ascii="GHEA Grapalat" w:hAnsi="GHEA Grapalat" w:cs="GHEA Grapalat"/>
          <w:i w:val="0"/>
          <w:lang w:val="af-ZA"/>
        </w:rPr>
        <w:t>Մեծամոր</w:t>
      </w:r>
      <w:r w:rsidR="008A50FE" w:rsidRPr="008A50FE">
        <w:rPr>
          <w:rFonts w:ascii="GHEA Grapalat" w:hAnsi="GHEA Grapalat"/>
          <w:i w:val="0"/>
          <w:lang w:val="af-ZA"/>
        </w:rPr>
        <w:t>, Մաշտոց 8</w:t>
      </w:r>
      <w:r w:rsidR="008A50FE" w:rsidRPr="008B7DA4">
        <w:rPr>
          <w:rFonts w:ascii="GHEA Grapalat" w:hAnsi="GHEA Grapalat"/>
          <w:i w:val="0"/>
          <w:lang w:val="af-ZA"/>
        </w:rPr>
        <w:t xml:space="preserve"> </w:t>
      </w:r>
      <w:r w:rsidR="0056702B" w:rsidRPr="00A71D81">
        <w:rPr>
          <w:rFonts w:ascii="GHEA Grapalat" w:hAnsi="GHEA Grapalat"/>
          <w:i w:val="0"/>
          <w:lang w:val="af-ZA"/>
        </w:rPr>
        <w:t xml:space="preserve">հասցեով, փաստաթղթային ձևով մինչև սույն հայտարարության հրապարակման օրվանից հաշված </w:t>
      </w:r>
      <w:r w:rsidR="0056702B" w:rsidRPr="008B7DA4">
        <w:rPr>
          <w:rFonts w:ascii="GHEA Grapalat" w:hAnsi="GHEA Grapalat"/>
          <w:i w:val="0"/>
          <w:lang w:val="af-ZA"/>
        </w:rPr>
        <w:t>7</w:t>
      </w:r>
      <w:r w:rsidR="0056702B" w:rsidRPr="00A71D81">
        <w:rPr>
          <w:rFonts w:ascii="GHEA Grapalat" w:hAnsi="GHEA Grapalat"/>
          <w:i w:val="0"/>
          <w:lang w:val="af-ZA"/>
        </w:rPr>
        <w:t xml:space="preserve">-րդ օրվա ժամը </w:t>
      </w:r>
      <w:r w:rsidR="001A2D2C">
        <w:rPr>
          <w:rFonts w:ascii="GHEA Grapalat" w:hAnsi="GHEA Grapalat"/>
          <w:i w:val="0"/>
          <w:lang w:val="af-ZA"/>
        </w:rPr>
        <w:t>1</w:t>
      </w:r>
      <w:r w:rsidR="009623D4">
        <w:rPr>
          <w:rFonts w:ascii="GHEA Grapalat" w:hAnsi="GHEA Grapalat"/>
          <w:i w:val="0"/>
          <w:lang w:val="af-ZA"/>
        </w:rPr>
        <w:t>0</w:t>
      </w:r>
      <w:r w:rsidR="001A2D2C">
        <w:rPr>
          <w:rFonts w:ascii="GHEA Grapalat" w:hAnsi="GHEA Grapalat"/>
          <w:i w:val="0"/>
          <w:lang w:val="af-ZA"/>
        </w:rPr>
        <w:t>.00</w:t>
      </w:r>
      <w:r w:rsidR="0056702B" w:rsidRPr="00A71D81">
        <w:rPr>
          <w:rFonts w:ascii="GHEA Grapalat" w:hAnsi="GHEA Grapalat"/>
          <w:i w:val="0"/>
          <w:lang w:val="af-ZA"/>
        </w:rPr>
        <w:t xml:space="preserve">-ը: </w:t>
      </w:r>
    </w:p>
    <w:p w14:paraId="13218F2E" w14:textId="77777777" w:rsidR="0056702B" w:rsidRPr="00A71D81" w:rsidRDefault="0056702B" w:rsidP="0056702B">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097E9FF2" w14:textId="5726E037" w:rsidR="0056702B" w:rsidRPr="00A71D81" w:rsidRDefault="0056702B" w:rsidP="0056702B">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A50FE" w:rsidRPr="008A50FE">
        <w:rPr>
          <w:rFonts w:ascii="GHEA Grapalat" w:hAnsi="GHEA Grapalat"/>
          <w:i w:val="0"/>
          <w:lang w:val="af-ZA"/>
        </w:rPr>
        <w:t>Գ</w:t>
      </w:r>
      <w:r w:rsidR="008A50FE" w:rsidRPr="008A50FE">
        <w:rPr>
          <w:rFonts w:ascii="Cambria Math" w:hAnsi="Cambria Math" w:cs="Cambria Math"/>
          <w:i w:val="0"/>
          <w:lang w:val="af-ZA"/>
        </w:rPr>
        <w:t>․</w:t>
      </w:r>
      <w:r w:rsidR="008A50FE" w:rsidRPr="008A50FE">
        <w:rPr>
          <w:rFonts w:ascii="Calibri" w:hAnsi="Calibri" w:cs="Calibri"/>
          <w:i w:val="0"/>
          <w:lang w:val="af-ZA"/>
        </w:rPr>
        <w:t> </w:t>
      </w:r>
      <w:r w:rsidR="008A50FE" w:rsidRPr="008A50FE">
        <w:rPr>
          <w:rFonts w:ascii="GHEA Grapalat" w:hAnsi="GHEA Grapalat" w:cs="GHEA Grapalat"/>
          <w:i w:val="0"/>
          <w:lang w:val="af-ZA"/>
        </w:rPr>
        <w:t>Մեծամոր</w:t>
      </w:r>
      <w:r w:rsidR="008A50FE" w:rsidRPr="008A50FE">
        <w:rPr>
          <w:rFonts w:ascii="GHEA Grapalat" w:hAnsi="GHEA Grapalat"/>
          <w:i w:val="0"/>
          <w:lang w:val="af-ZA"/>
        </w:rPr>
        <w:t>, Մաշտոց 8</w:t>
      </w:r>
      <w:r w:rsidR="008A50FE" w:rsidRPr="008B7DA4">
        <w:rPr>
          <w:rFonts w:ascii="GHEA Grapalat" w:hAnsi="GHEA Grapalat"/>
          <w:i w:val="0"/>
          <w:lang w:val="af-ZA"/>
        </w:rPr>
        <w:t xml:space="preserve"> </w:t>
      </w:r>
      <w:r>
        <w:rPr>
          <w:rFonts w:ascii="GHEA Grapalat" w:hAnsi="GHEA Grapalat"/>
          <w:i w:val="0"/>
          <w:lang w:val="af-ZA"/>
        </w:rPr>
        <w:t>հասցեում, «</w:t>
      </w:r>
      <w:r w:rsidR="00412D10">
        <w:rPr>
          <w:rFonts w:ascii="GHEA Grapalat" w:hAnsi="GHEA Grapalat"/>
          <w:i w:val="0"/>
          <w:lang w:val="af-ZA"/>
        </w:rPr>
        <w:t>202</w:t>
      </w:r>
      <w:r w:rsidR="008A50FE" w:rsidRPr="008A50FE">
        <w:rPr>
          <w:rFonts w:ascii="GHEA Grapalat" w:hAnsi="GHEA Grapalat"/>
          <w:i w:val="0"/>
          <w:lang w:val="af-ZA"/>
        </w:rPr>
        <w:t>6</w:t>
      </w:r>
      <w:r>
        <w:rPr>
          <w:rFonts w:ascii="GHEA Grapalat" w:hAnsi="GHEA Grapalat"/>
          <w:i w:val="0"/>
          <w:lang w:val="af-ZA"/>
        </w:rPr>
        <w:t>» «</w:t>
      </w:r>
      <w:r w:rsidR="008A50FE">
        <w:rPr>
          <w:rFonts w:ascii="GHEA Grapalat" w:hAnsi="GHEA Grapalat"/>
          <w:i w:val="0"/>
          <w:lang w:val="hy-AM"/>
        </w:rPr>
        <w:t>հունվարի</w:t>
      </w:r>
      <w:r w:rsidRPr="00A71D81">
        <w:rPr>
          <w:rFonts w:ascii="GHEA Grapalat" w:hAnsi="GHEA Grapalat"/>
          <w:i w:val="0"/>
          <w:lang w:val="af-ZA"/>
        </w:rPr>
        <w:t>» «</w:t>
      </w:r>
      <w:r w:rsidR="008A50FE" w:rsidRPr="008A50FE">
        <w:rPr>
          <w:rFonts w:ascii="GHEA Grapalat" w:hAnsi="GHEA Grapalat"/>
          <w:i w:val="0"/>
          <w:lang w:val="af-ZA" w:bidi="ar-EG"/>
        </w:rPr>
        <w:t>29</w:t>
      </w:r>
      <w:r>
        <w:rPr>
          <w:rFonts w:ascii="GHEA Grapalat" w:hAnsi="GHEA Grapalat"/>
          <w:i w:val="0"/>
          <w:lang w:val="af-ZA"/>
        </w:rPr>
        <w:t>»</w:t>
      </w:r>
      <w:r w:rsidRPr="00A71D81">
        <w:rPr>
          <w:rFonts w:ascii="GHEA Grapalat" w:hAnsi="GHEA Grapalat"/>
          <w:i w:val="0"/>
          <w:lang w:val="af-ZA"/>
        </w:rPr>
        <w:t>-ին ժամը</w:t>
      </w:r>
      <w:r>
        <w:rPr>
          <w:rFonts w:ascii="GHEA Grapalat" w:hAnsi="GHEA Grapalat"/>
          <w:i w:val="0"/>
          <w:lang w:val="af-ZA"/>
        </w:rPr>
        <w:t xml:space="preserve"> </w:t>
      </w:r>
      <w:r w:rsidR="001A2D2C">
        <w:rPr>
          <w:rFonts w:ascii="GHEA Grapalat" w:hAnsi="GHEA Grapalat"/>
          <w:i w:val="0"/>
          <w:lang w:val="af-ZA"/>
        </w:rPr>
        <w:t>1</w:t>
      </w:r>
      <w:r w:rsidR="009623D4">
        <w:rPr>
          <w:rFonts w:ascii="GHEA Grapalat" w:hAnsi="GHEA Grapalat"/>
          <w:i w:val="0"/>
          <w:lang w:val="af-ZA"/>
        </w:rPr>
        <w:t>0</w:t>
      </w:r>
      <w:r w:rsidR="001A2D2C">
        <w:rPr>
          <w:rFonts w:ascii="GHEA Grapalat" w:hAnsi="GHEA Grapalat"/>
          <w:i w:val="0"/>
          <w:lang w:val="af-ZA"/>
        </w:rPr>
        <w:t>.00</w:t>
      </w:r>
      <w:r>
        <w:rPr>
          <w:rFonts w:ascii="GHEA Grapalat" w:hAnsi="GHEA Grapalat"/>
          <w:i w:val="0"/>
          <w:lang w:val="af-ZA"/>
        </w:rPr>
        <w:t>-</w:t>
      </w:r>
      <w:r w:rsidRPr="00A71D81">
        <w:rPr>
          <w:rFonts w:ascii="GHEA Grapalat" w:hAnsi="GHEA Grapalat"/>
          <w:i w:val="0"/>
          <w:lang w:val="af-ZA"/>
        </w:rPr>
        <w:t>ին։</w:t>
      </w:r>
      <w:r>
        <w:rPr>
          <w:rFonts w:ascii="GHEA Grapalat" w:hAnsi="GHEA Grapalat"/>
          <w:i w:val="0"/>
          <w:lang w:val="af-ZA"/>
        </w:rPr>
        <w:t xml:space="preserve">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45591798" w14:textId="64262A39" w:rsidR="0056702B" w:rsidRPr="00C80102" w:rsidRDefault="0056702B" w:rsidP="0056702B">
      <w:pPr>
        <w:pStyle w:val="a3"/>
        <w:spacing w:line="276" w:lineRule="auto"/>
        <w:rPr>
          <w:rFonts w:ascii="GHEA Grapalat" w:hAnsi="GHEA Grapalat"/>
          <w:i w:val="0"/>
          <w:lang w:val="hy-AM"/>
        </w:rPr>
      </w:pPr>
      <w:r w:rsidRPr="00A71D81">
        <w:rPr>
          <w:rFonts w:ascii="GHEA Grapalat" w:hAnsi="GHEA Grapalat"/>
          <w:i w:val="0"/>
          <w:lang w:val="af-ZA"/>
        </w:rPr>
        <w:t xml:space="preserve">Սույն հայտարարության հետ </w:t>
      </w:r>
      <w:r w:rsidRPr="000166E5">
        <w:rPr>
          <w:rFonts w:ascii="GHEA Grapalat" w:hAnsi="GHEA Grapalat"/>
          <w:i w:val="0"/>
          <w:lang w:val="af-ZA"/>
        </w:rPr>
        <w:t xml:space="preserve">կապված լրացուցիչ տեղեկություններ ստանալու համար կարող եք դիմել գնահատող հանձնաժողովի քարտուղար` </w:t>
      </w:r>
      <w:r w:rsidR="008A50FE">
        <w:rPr>
          <w:rFonts w:ascii="GHEA Grapalat" w:hAnsi="GHEA Grapalat"/>
          <w:i w:val="0"/>
          <w:lang w:val="af-ZA"/>
        </w:rPr>
        <w:t>Ս</w:t>
      </w:r>
      <w:r w:rsidR="008A50FE">
        <w:rPr>
          <w:rFonts w:ascii="Cambria Math" w:hAnsi="Cambria Math" w:cs="Cambria Math"/>
          <w:i w:val="0"/>
          <w:lang w:val="af-ZA"/>
        </w:rPr>
        <w:t>․</w:t>
      </w:r>
      <w:r w:rsidR="008A50FE">
        <w:rPr>
          <w:rFonts w:ascii="GHEA Grapalat" w:hAnsi="GHEA Grapalat"/>
          <w:i w:val="0"/>
          <w:lang w:val="af-ZA"/>
        </w:rPr>
        <w:t xml:space="preserve"> </w:t>
      </w:r>
      <w:r w:rsidR="008A50FE">
        <w:rPr>
          <w:rFonts w:ascii="GHEA Grapalat" w:hAnsi="GHEA Grapalat" w:cs="GHEA Grapalat"/>
          <w:i w:val="0"/>
          <w:lang w:val="af-ZA"/>
        </w:rPr>
        <w:t>Բեկթաշյան</w:t>
      </w:r>
      <w:r w:rsidRPr="009623D4">
        <w:rPr>
          <w:rFonts w:ascii="GHEA Grapalat" w:hAnsi="GHEA Grapalat"/>
          <w:i w:val="0"/>
          <w:lang w:val="af-ZA"/>
        </w:rPr>
        <w:t>ին</w:t>
      </w:r>
    </w:p>
    <w:p w14:paraId="05EB0115" w14:textId="77777777" w:rsidR="0056702B" w:rsidRPr="00E6597C" w:rsidRDefault="0056702B" w:rsidP="0056702B">
      <w:pPr>
        <w:pStyle w:val="a3"/>
        <w:spacing w:line="276"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Pr>
          <w:rFonts w:ascii="GHEA Grapalat" w:hAnsi="GHEA Grapalat"/>
          <w:i w:val="0"/>
          <w:lang w:val="af-ZA"/>
        </w:rPr>
        <w:t xml:space="preserve">      </w:t>
      </w:r>
      <w:r w:rsidRPr="00E6597C">
        <w:rPr>
          <w:rFonts w:ascii="GHEA Grapalat" w:hAnsi="GHEA Grapalat"/>
          <w:i w:val="0"/>
          <w:lang w:val="af-ZA"/>
        </w:rPr>
        <w:t xml:space="preserve"> </w:t>
      </w:r>
    </w:p>
    <w:p w14:paraId="23953475" w14:textId="77777777" w:rsidR="0056702B" w:rsidRPr="00E6597C" w:rsidRDefault="0056702B" w:rsidP="0056702B">
      <w:pPr>
        <w:pStyle w:val="a3"/>
        <w:spacing w:line="276" w:lineRule="auto"/>
        <w:rPr>
          <w:rFonts w:ascii="GHEA Grapalat" w:hAnsi="GHEA Grapalat"/>
          <w:i w:val="0"/>
          <w:u w:val="single"/>
          <w:lang w:val="af-ZA"/>
        </w:rPr>
      </w:pPr>
      <w:r>
        <w:rPr>
          <w:rFonts w:ascii="GHEA Grapalat" w:hAnsi="GHEA Grapalat"/>
          <w:i w:val="0"/>
          <w:lang w:val="af-ZA"/>
        </w:rPr>
        <w:t xml:space="preserve">                   </w:t>
      </w:r>
      <w:r w:rsidRPr="00E6597C">
        <w:rPr>
          <w:rFonts w:ascii="GHEA Grapalat" w:hAnsi="GHEA Grapalat"/>
          <w:i w:val="0"/>
          <w:lang w:val="af-ZA"/>
        </w:rPr>
        <w:t xml:space="preserve">Հեռախոս </w:t>
      </w:r>
      <w:r>
        <w:rPr>
          <w:rFonts w:ascii="GHEA Grapalat" w:hAnsi="GHEA Grapalat"/>
          <w:i w:val="0"/>
          <w:u w:val="single"/>
          <w:lang w:val="af-ZA"/>
        </w:rPr>
        <w:t>077706050</w:t>
      </w:r>
    </w:p>
    <w:p w14:paraId="2E0A3E54" w14:textId="77777777" w:rsidR="0056702B" w:rsidRPr="00E54165" w:rsidRDefault="0056702B" w:rsidP="0056702B">
      <w:pPr>
        <w:pStyle w:val="a3"/>
        <w:spacing w:line="276" w:lineRule="auto"/>
        <w:rPr>
          <w:rFonts w:ascii="GHEA Grapalat" w:hAnsi="GHEA Grapalat"/>
          <w:i w:val="0"/>
          <w:lang w:val="af-ZA"/>
        </w:rPr>
      </w:pPr>
      <w:r>
        <w:rPr>
          <w:rFonts w:ascii="GHEA Grapalat" w:hAnsi="GHEA Grapalat"/>
          <w:i w:val="0"/>
          <w:lang w:val="af-ZA"/>
        </w:rPr>
        <w:t xml:space="preserve">                   </w:t>
      </w:r>
      <w:r w:rsidRPr="002836EB">
        <w:rPr>
          <w:rFonts w:ascii="GHEA Grapalat" w:hAnsi="GHEA Grapalat"/>
          <w:i w:val="0"/>
          <w:lang w:val="af-ZA"/>
        </w:rPr>
        <w:t xml:space="preserve">Էլ. փոստ </w:t>
      </w:r>
      <w:r w:rsidRPr="00843CE1">
        <w:rPr>
          <w:rFonts w:ascii="GHEA Grapalat" w:hAnsi="GHEA Grapalat"/>
          <w:i w:val="0"/>
          <w:lang w:val="af-ZA"/>
        </w:rPr>
        <w:t>ani_torosyan@mail.ru</w:t>
      </w:r>
    </w:p>
    <w:p w14:paraId="5A05DD7A" w14:textId="77777777" w:rsidR="0056702B" w:rsidRPr="00A71D81" w:rsidRDefault="0056702B" w:rsidP="0056702B">
      <w:pPr>
        <w:pStyle w:val="a3"/>
        <w:spacing w:line="240" w:lineRule="auto"/>
        <w:rPr>
          <w:rFonts w:ascii="GHEA Grapalat" w:hAnsi="GHEA Grapalat"/>
          <w:i w:val="0"/>
          <w:lang w:val="af-ZA"/>
        </w:rPr>
      </w:pPr>
    </w:p>
    <w:p w14:paraId="7CF7D59F" w14:textId="6E4A908F" w:rsidR="0056702B" w:rsidRPr="00A71D81" w:rsidRDefault="0056702B" w:rsidP="00A16D8D">
      <w:pPr>
        <w:pStyle w:val="a3"/>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008A50FE" w:rsidRPr="008A50FE">
        <w:rPr>
          <w:rFonts w:ascii="GHEA Grapalat" w:hAnsi="GHEA Grapalat"/>
          <w:i w:val="0"/>
          <w:lang w:val="af-ZA"/>
        </w:rPr>
        <w:t>«Մեծամորի միջնակարգ դպրոց» ՊՈԱԿ</w:t>
      </w: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6761DB9C" w14:textId="77777777" w:rsidR="0056702B" w:rsidRPr="008B7DA4" w:rsidRDefault="0056702B" w:rsidP="00EF3662">
      <w:pPr>
        <w:pStyle w:val="aa"/>
        <w:spacing w:after="0"/>
        <w:ind w:firstLine="567"/>
        <w:jc w:val="right"/>
        <w:rPr>
          <w:rFonts w:ascii="GHEA Grapalat" w:hAnsi="GHEA Grapalat" w:cs="Sylfaen"/>
          <w:i/>
          <w:sz w:val="20"/>
          <w:szCs w:val="20"/>
          <w:lang w:val="af-ZA"/>
        </w:rPr>
      </w:pPr>
    </w:p>
    <w:p w14:paraId="14E6A120" w14:textId="77777777" w:rsidR="00C80102" w:rsidRPr="00B85A57" w:rsidRDefault="00C80102">
      <w:pPr>
        <w:rPr>
          <w:rFonts w:ascii="GHEA Grapalat" w:hAnsi="GHEA Grapalat" w:cs="Sylfaen"/>
          <w:i/>
          <w:sz w:val="20"/>
          <w:szCs w:val="20"/>
          <w:lang w:val="af-ZA"/>
        </w:rPr>
      </w:pPr>
      <w:r w:rsidRPr="00B85A57">
        <w:rPr>
          <w:rFonts w:ascii="GHEA Grapalat" w:hAnsi="GHEA Grapalat" w:cs="Sylfaen"/>
          <w:i/>
          <w:sz w:val="20"/>
          <w:szCs w:val="20"/>
          <w:lang w:val="af-ZA"/>
        </w:rPr>
        <w:br w:type="page"/>
      </w:r>
    </w:p>
    <w:p w14:paraId="5A61B323" w14:textId="77777777" w:rsidR="00C80102" w:rsidRPr="00B85A57" w:rsidRDefault="00C80102" w:rsidP="0056702B">
      <w:pPr>
        <w:pStyle w:val="aa"/>
        <w:spacing w:after="0"/>
        <w:ind w:firstLine="567"/>
        <w:jc w:val="right"/>
        <w:rPr>
          <w:rFonts w:ascii="GHEA Grapalat" w:hAnsi="GHEA Grapalat" w:cs="Sylfaen"/>
          <w:i/>
          <w:sz w:val="20"/>
          <w:szCs w:val="20"/>
          <w:lang w:val="af-ZA"/>
        </w:rPr>
      </w:pPr>
    </w:p>
    <w:p w14:paraId="3032EB9B" w14:textId="6EC017E6" w:rsidR="0056702B" w:rsidRPr="00E54165" w:rsidRDefault="0056702B" w:rsidP="0056702B">
      <w:pPr>
        <w:pStyle w:val="aa"/>
        <w:spacing w:after="0"/>
        <w:ind w:firstLine="567"/>
        <w:jc w:val="right"/>
        <w:rPr>
          <w:rFonts w:ascii="GHEA Grapalat" w:hAnsi="GHEA Grapalat" w:cs="Sylfaen"/>
          <w:i/>
          <w:sz w:val="20"/>
          <w:szCs w:val="20"/>
          <w:lang w:val="af-ZA"/>
        </w:rPr>
      </w:pPr>
      <w:proofErr w:type="spellStart"/>
      <w:r w:rsidRPr="000166E5">
        <w:rPr>
          <w:rFonts w:ascii="GHEA Grapalat" w:hAnsi="GHEA Grapalat" w:cs="Sylfaen"/>
          <w:i/>
          <w:sz w:val="20"/>
          <w:szCs w:val="20"/>
        </w:rPr>
        <w:t>Հաստատված</w:t>
      </w:r>
      <w:proofErr w:type="spellEnd"/>
      <w:r w:rsidRPr="00E54165">
        <w:rPr>
          <w:rFonts w:ascii="GHEA Grapalat" w:hAnsi="GHEA Grapalat" w:cs="Sylfaen"/>
          <w:i/>
          <w:sz w:val="20"/>
          <w:szCs w:val="20"/>
          <w:lang w:val="af-ZA"/>
        </w:rPr>
        <w:t xml:space="preserve"> </w:t>
      </w:r>
      <w:r w:rsidRPr="000166E5">
        <w:rPr>
          <w:rFonts w:ascii="GHEA Grapalat" w:hAnsi="GHEA Grapalat" w:cs="Sylfaen"/>
          <w:i/>
          <w:sz w:val="20"/>
          <w:szCs w:val="20"/>
        </w:rPr>
        <w:t>է</w:t>
      </w:r>
    </w:p>
    <w:p w14:paraId="2C855D6C" w14:textId="401487FF" w:rsidR="0056702B" w:rsidRPr="00E54165" w:rsidRDefault="008A50FE" w:rsidP="0056702B">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ԱՄՄՄԴ</w:t>
      </w:r>
      <w:r w:rsidRPr="006569CA">
        <w:rPr>
          <w:rFonts w:ascii="GHEA Grapalat" w:hAnsi="GHEA Grapalat" w:cs="Sylfaen"/>
          <w:i/>
          <w:sz w:val="20"/>
          <w:szCs w:val="20"/>
          <w:lang w:val="af-ZA"/>
        </w:rPr>
        <w:t>-</w:t>
      </w:r>
      <w:r>
        <w:rPr>
          <w:rFonts w:ascii="GHEA Grapalat" w:hAnsi="GHEA Grapalat" w:cs="Sylfaen"/>
          <w:i/>
          <w:sz w:val="20"/>
          <w:szCs w:val="20"/>
        </w:rPr>
        <w:t>ԳՀԱՊՁԲ</w:t>
      </w:r>
      <w:r w:rsidRPr="006569CA">
        <w:rPr>
          <w:rFonts w:ascii="GHEA Grapalat" w:hAnsi="GHEA Grapalat" w:cs="Sylfaen"/>
          <w:i/>
          <w:sz w:val="20"/>
          <w:szCs w:val="20"/>
          <w:lang w:val="af-ZA"/>
        </w:rPr>
        <w:t xml:space="preserve">-2026/01 </w:t>
      </w:r>
      <w:proofErr w:type="spellStart"/>
      <w:r w:rsidR="0056702B" w:rsidRPr="000166E5">
        <w:rPr>
          <w:rFonts w:ascii="GHEA Grapalat" w:hAnsi="GHEA Grapalat" w:cs="Sylfaen"/>
          <w:i/>
          <w:sz w:val="20"/>
          <w:szCs w:val="20"/>
        </w:rPr>
        <w:t>ծածկա</w:t>
      </w:r>
      <w:r w:rsidR="0056702B" w:rsidRPr="00CF7538">
        <w:rPr>
          <w:rFonts w:ascii="GHEA Grapalat" w:hAnsi="GHEA Grapalat" w:cs="Sylfaen"/>
          <w:i/>
          <w:sz w:val="20"/>
          <w:szCs w:val="20"/>
        </w:rPr>
        <w:t>գ</w:t>
      </w:r>
      <w:r w:rsidR="0056702B" w:rsidRPr="000166E5">
        <w:rPr>
          <w:rFonts w:ascii="GHEA Grapalat" w:hAnsi="GHEA Grapalat" w:cs="Sylfaen"/>
          <w:i/>
          <w:sz w:val="20"/>
          <w:szCs w:val="20"/>
        </w:rPr>
        <w:t>րով</w:t>
      </w:r>
      <w:proofErr w:type="spellEnd"/>
      <w:r w:rsidR="0056702B" w:rsidRPr="00E54165">
        <w:rPr>
          <w:rFonts w:ascii="GHEA Grapalat" w:hAnsi="GHEA Grapalat" w:cs="Sylfaen"/>
          <w:i/>
          <w:sz w:val="20"/>
          <w:szCs w:val="20"/>
          <w:lang w:val="af-ZA"/>
        </w:rPr>
        <w:t xml:space="preserve"> </w:t>
      </w:r>
    </w:p>
    <w:p w14:paraId="135DAFFC" w14:textId="77777777" w:rsidR="0056702B" w:rsidRPr="00E54165" w:rsidRDefault="0056702B" w:rsidP="0056702B">
      <w:pPr>
        <w:pStyle w:val="aa"/>
        <w:spacing w:after="0"/>
        <w:ind w:firstLine="567"/>
        <w:jc w:val="right"/>
        <w:rPr>
          <w:rFonts w:ascii="GHEA Grapalat" w:hAnsi="GHEA Grapalat" w:cs="Sylfaen"/>
          <w:i/>
          <w:sz w:val="20"/>
          <w:szCs w:val="20"/>
          <w:lang w:val="af-ZA"/>
        </w:rPr>
      </w:pPr>
      <w:proofErr w:type="spellStart"/>
      <w:r w:rsidRPr="000166E5">
        <w:rPr>
          <w:rFonts w:ascii="GHEA Grapalat" w:hAnsi="GHEA Grapalat" w:cs="Sylfaen"/>
          <w:i/>
          <w:sz w:val="20"/>
          <w:szCs w:val="20"/>
        </w:rPr>
        <w:t>գնանշման</w:t>
      </w:r>
      <w:proofErr w:type="spellEnd"/>
      <w:r w:rsidRPr="00E54165">
        <w:rPr>
          <w:rFonts w:ascii="GHEA Grapalat" w:hAnsi="GHEA Grapalat" w:cs="Sylfaen"/>
          <w:i/>
          <w:sz w:val="20"/>
          <w:szCs w:val="20"/>
          <w:lang w:val="af-ZA"/>
        </w:rPr>
        <w:t xml:space="preserve"> </w:t>
      </w:r>
      <w:proofErr w:type="spellStart"/>
      <w:r w:rsidRPr="000166E5">
        <w:rPr>
          <w:rFonts w:ascii="GHEA Grapalat" w:hAnsi="GHEA Grapalat" w:cs="Sylfaen"/>
          <w:i/>
          <w:sz w:val="20"/>
          <w:szCs w:val="20"/>
        </w:rPr>
        <w:t>հարցման</w:t>
      </w:r>
      <w:proofErr w:type="spellEnd"/>
      <w:r w:rsidRPr="00E54165">
        <w:rPr>
          <w:rFonts w:ascii="GHEA Grapalat" w:hAnsi="GHEA Grapalat" w:cs="Sylfaen"/>
          <w:i/>
          <w:sz w:val="20"/>
          <w:szCs w:val="20"/>
          <w:lang w:val="af-ZA"/>
        </w:rPr>
        <w:t xml:space="preserve"> </w:t>
      </w:r>
      <w:proofErr w:type="spellStart"/>
      <w:r w:rsidRPr="00CF7538">
        <w:rPr>
          <w:rFonts w:ascii="GHEA Grapalat" w:hAnsi="GHEA Grapalat" w:cs="Sylfaen"/>
          <w:i/>
          <w:sz w:val="20"/>
          <w:szCs w:val="20"/>
        </w:rPr>
        <w:t>գնահատող</w:t>
      </w:r>
      <w:proofErr w:type="spellEnd"/>
      <w:r w:rsidRPr="00E54165">
        <w:rPr>
          <w:rFonts w:ascii="GHEA Grapalat" w:hAnsi="GHEA Grapalat" w:cs="Sylfaen"/>
          <w:i/>
          <w:sz w:val="20"/>
          <w:szCs w:val="20"/>
          <w:lang w:val="af-ZA"/>
        </w:rPr>
        <w:t xml:space="preserve"> </w:t>
      </w:r>
      <w:proofErr w:type="spellStart"/>
      <w:r w:rsidRPr="000166E5">
        <w:rPr>
          <w:rFonts w:ascii="GHEA Grapalat" w:hAnsi="GHEA Grapalat" w:cs="Sylfaen"/>
          <w:i/>
          <w:sz w:val="20"/>
          <w:szCs w:val="20"/>
        </w:rPr>
        <w:t>հանձնաժողովի</w:t>
      </w:r>
      <w:proofErr w:type="spellEnd"/>
    </w:p>
    <w:p w14:paraId="0C350F6C" w14:textId="12006F63" w:rsidR="0056702B" w:rsidRPr="00E54165" w:rsidRDefault="0056702B" w:rsidP="0056702B">
      <w:pPr>
        <w:pStyle w:val="aa"/>
        <w:spacing w:after="0"/>
        <w:ind w:firstLine="567"/>
        <w:jc w:val="right"/>
        <w:rPr>
          <w:rFonts w:ascii="GHEA Grapalat" w:hAnsi="GHEA Grapalat" w:cs="Sylfaen"/>
          <w:i/>
          <w:sz w:val="20"/>
          <w:szCs w:val="20"/>
          <w:lang w:val="af-ZA"/>
        </w:rPr>
      </w:pPr>
      <w:r w:rsidRPr="00E54165">
        <w:rPr>
          <w:rFonts w:ascii="GHEA Grapalat" w:hAnsi="GHEA Grapalat" w:cs="Sylfaen"/>
          <w:i/>
          <w:sz w:val="20"/>
          <w:szCs w:val="20"/>
          <w:lang w:val="af-ZA"/>
        </w:rPr>
        <w:t xml:space="preserve"> </w:t>
      </w:r>
      <w:r w:rsidR="00412D10">
        <w:rPr>
          <w:rFonts w:ascii="GHEA Grapalat" w:hAnsi="GHEA Grapalat" w:cs="Sylfaen"/>
          <w:i/>
          <w:sz w:val="20"/>
          <w:szCs w:val="20"/>
          <w:lang w:val="af-ZA"/>
        </w:rPr>
        <w:t>202</w:t>
      </w:r>
      <w:r w:rsidR="00917712">
        <w:rPr>
          <w:rFonts w:ascii="GHEA Grapalat" w:hAnsi="GHEA Grapalat" w:cs="Sylfaen"/>
          <w:i/>
          <w:sz w:val="20"/>
          <w:szCs w:val="20"/>
          <w:lang w:val="af-ZA"/>
        </w:rPr>
        <w:t>6</w:t>
      </w:r>
      <w:r w:rsidRPr="000166E5">
        <w:rPr>
          <w:rFonts w:ascii="GHEA Grapalat" w:hAnsi="GHEA Grapalat" w:cs="Sylfaen"/>
          <w:i/>
          <w:sz w:val="20"/>
          <w:szCs w:val="20"/>
        </w:rPr>
        <w:t>թ</w:t>
      </w:r>
      <w:r w:rsidRPr="00E54165">
        <w:rPr>
          <w:rFonts w:ascii="GHEA Grapalat" w:hAnsi="GHEA Grapalat" w:cs="Sylfaen"/>
          <w:i/>
          <w:sz w:val="20"/>
          <w:szCs w:val="20"/>
          <w:lang w:val="af-ZA"/>
        </w:rPr>
        <w:t xml:space="preserve">. </w:t>
      </w:r>
      <w:r w:rsidR="00917712">
        <w:rPr>
          <w:rFonts w:ascii="GHEA Grapalat" w:hAnsi="GHEA Grapalat" w:cs="Sylfaen"/>
          <w:i/>
          <w:sz w:val="20"/>
          <w:szCs w:val="20"/>
          <w:lang w:val="hy-AM"/>
        </w:rPr>
        <w:t>հունվարի</w:t>
      </w:r>
      <w:r w:rsidR="001A2D2C" w:rsidRPr="00C80102">
        <w:rPr>
          <w:rFonts w:ascii="GHEA Grapalat" w:hAnsi="GHEA Grapalat" w:cs="Sylfaen"/>
          <w:i/>
          <w:sz w:val="20"/>
          <w:szCs w:val="20"/>
          <w:lang w:val="af-ZA"/>
        </w:rPr>
        <w:t xml:space="preserve"> </w:t>
      </w:r>
      <w:r w:rsidR="00917712">
        <w:rPr>
          <w:rFonts w:ascii="GHEA Grapalat" w:hAnsi="GHEA Grapalat" w:cstheme="minorBidi"/>
          <w:i/>
          <w:sz w:val="20"/>
          <w:szCs w:val="20"/>
          <w:lang w:val="af-ZA" w:bidi="ar-EG"/>
        </w:rPr>
        <w:t>21</w:t>
      </w:r>
      <w:r w:rsidRPr="00E54165">
        <w:rPr>
          <w:rFonts w:ascii="GHEA Grapalat" w:hAnsi="GHEA Grapalat" w:cs="Sylfaen"/>
          <w:i/>
          <w:sz w:val="20"/>
          <w:szCs w:val="20"/>
          <w:lang w:val="af-ZA"/>
        </w:rPr>
        <w:t>-</w:t>
      </w:r>
      <w:r w:rsidRPr="00CF7538">
        <w:rPr>
          <w:rFonts w:ascii="GHEA Grapalat" w:hAnsi="GHEA Grapalat" w:cs="Sylfaen"/>
          <w:i/>
          <w:sz w:val="20"/>
          <w:szCs w:val="20"/>
        </w:rPr>
        <w:t>ի</w:t>
      </w:r>
      <w:r w:rsidRPr="00E54165">
        <w:rPr>
          <w:rFonts w:ascii="GHEA Grapalat" w:hAnsi="GHEA Grapalat" w:cs="Sylfaen"/>
          <w:i/>
          <w:sz w:val="20"/>
          <w:szCs w:val="20"/>
          <w:lang w:val="af-ZA"/>
        </w:rPr>
        <w:t xml:space="preserve"> N </w:t>
      </w:r>
      <w:r>
        <w:rPr>
          <w:rFonts w:ascii="GHEA Grapalat" w:hAnsi="GHEA Grapalat" w:cs="Sylfaen"/>
          <w:i/>
          <w:sz w:val="20"/>
          <w:szCs w:val="20"/>
          <w:lang w:val="af-ZA"/>
        </w:rPr>
        <w:t>1</w:t>
      </w:r>
      <w:r w:rsidRPr="00E54165">
        <w:rPr>
          <w:rFonts w:ascii="GHEA Grapalat" w:hAnsi="GHEA Grapalat" w:cs="Sylfaen"/>
          <w:i/>
          <w:sz w:val="20"/>
          <w:szCs w:val="20"/>
          <w:lang w:val="af-ZA"/>
        </w:rPr>
        <w:t xml:space="preserve"> </w:t>
      </w:r>
      <w:proofErr w:type="spellStart"/>
      <w:r w:rsidRPr="000166E5">
        <w:rPr>
          <w:rFonts w:ascii="GHEA Grapalat" w:hAnsi="GHEA Grapalat" w:cs="Sylfaen"/>
          <w:i/>
          <w:sz w:val="20"/>
          <w:szCs w:val="20"/>
        </w:rPr>
        <w:t>որոշմամբ</w:t>
      </w:r>
      <w:proofErr w:type="spellEnd"/>
    </w:p>
    <w:p w14:paraId="6A9D508A" w14:textId="77777777" w:rsidR="0056702B" w:rsidRPr="00A71D81" w:rsidRDefault="0056702B" w:rsidP="0056702B">
      <w:pPr>
        <w:pStyle w:val="aa"/>
        <w:ind w:right="-7" w:firstLine="567"/>
        <w:jc w:val="center"/>
        <w:rPr>
          <w:rFonts w:ascii="GHEA Grapalat" w:hAnsi="GHEA Grapalat"/>
          <w:lang w:val="af-ZA"/>
        </w:rPr>
      </w:pPr>
    </w:p>
    <w:p w14:paraId="3027A1B7" w14:textId="77777777" w:rsidR="0056702B" w:rsidRPr="00A71D81" w:rsidRDefault="0056702B" w:rsidP="0056702B">
      <w:pPr>
        <w:pStyle w:val="aa"/>
        <w:ind w:right="-7" w:firstLine="567"/>
        <w:jc w:val="center"/>
        <w:rPr>
          <w:rFonts w:ascii="GHEA Grapalat" w:hAnsi="GHEA Grapalat"/>
          <w:lang w:val="af-ZA"/>
        </w:rPr>
      </w:pPr>
    </w:p>
    <w:p w14:paraId="7B73AC50" w14:textId="77777777" w:rsidR="0056702B" w:rsidRPr="00A71D81" w:rsidRDefault="0056702B" w:rsidP="0056702B">
      <w:pPr>
        <w:pStyle w:val="aa"/>
        <w:ind w:right="-7" w:firstLine="567"/>
        <w:jc w:val="center"/>
        <w:rPr>
          <w:rFonts w:ascii="GHEA Grapalat" w:hAnsi="GHEA Grapalat"/>
          <w:lang w:val="af-ZA"/>
        </w:rPr>
      </w:pPr>
    </w:p>
    <w:p w14:paraId="1FA67A2B" w14:textId="77777777" w:rsidR="0056702B" w:rsidRPr="00A71D81" w:rsidRDefault="0056702B" w:rsidP="0056702B">
      <w:pPr>
        <w:pStyle w:val="aa"/>
        <w:ind w:right="-7" w:firstLine="567"/>
        <w:jc w:val="center"/>
        <w:rPr>
          <w:rFonts w:ascii="GHEA Grapalat" w:hAnsi="GHEA Grapalat"/>
          <w:lang w:val="af-ZA"/>
        </w:rPr>
      </w:pPr>
    </w:p>
    <w:p w14:paraId="50A975E6" w14:textId="77777777" w:rsidR="0056702B" w:rsidRPr="00A71D81" w:rsidRDefault="0056702B" w:rsidP="0056702B">
      <w:pPr>
        <w:pStyle w:val="aa"/>
        <w:ind w:right="-7" w:firstLine="567"/>
        <w:jc w:val="center"/>
        <w:rPr>
          <w:rFonts w:ascii="GHEA Grapalat" w:hAnsi="GHEA Grapalat"/>
          <w:lang w:val="af-ZA"/>
        </w:rPr>
      </w:pPr>
    </w:p>
    <w:p w14:paraId="101CCDD4" w14:textId="26346078" w:rsidR="0056702B" w:rsidRPr="000166E5" w:rsidRDefault="00917712" w:rsidP="0056702B">
      <w:pPr>
        <w:pStyle w:val="aa"/>
        <w:tabs>
          <w:tab w:val="left" w:pos="5968"/>
        </w:tabs>
        <w:ind w:right="-7" w:firstLine="567"/>
        <w:jc w:val="center"/>
        <w:rPr>
          <w:rFonts w:ascii="GHEA Grapalat" w:hAnsi="GHEA Grapalat"/>
          <w:lang w:val="af-ZA"/>
        </w:rPr>
      </w:pPr>
      <w:r>
        <w:rPr>
          <w:rFonts w:ascii="GHEA Grapalat" w:hAnsi="GHEA Grapalat" w:cs="Times Armenian"/>
          <w:lang w:val="af-ZA"/>
        </w:rPr>
        <w:t>«ՄԵԾԱՄՈՐԻ ՄԻՋՆԱԿԱՐԳ ԴՊՐՈՑ» ՊՈԱԿ</w:t>
      </w:r>
    </w:p>
    <w:p w14:paraId="3C10E641" w14:textId="77777777" w:rsidR="0056702B" w:rsidRPr="00A71D81" w:rsidRDefault="0056702B" w:rsidP="0056702B">
      <w:pPr>
        <w:pStyle w:val="aa"/>
        <w:ind w:right="-7" w:firstLine="567"/>
        <w:jc w:val="center"/>
        <w:rPr>
          <w:rFonts w:ascii="GHEA Grapalat" w:hAnsi="GHEA Grapalat"/>
          <w:lang w:val="af-ZA"/>
        </w:rPr>
      </w:pPr>
    </w:p>
    <w:p w14:paraId="6F5E13D7" w14:textId="77777777" w:rsidR="0056702B" w:rsidRPr="00A71D81" w:rsidRDefault="0056702B" w:rsidP="0056702B">
      <w:pPr>
        <w:pStyle w:val="aa"/>
        <w:ind w:right="-7" w:firstLine="567"/>
        <w:jc w:val="center"/>
        <w:rPr>
          <w:rFonts w:ascii="GHEA Grapalat" w:hAnsi="GHEA Grapalat"/>
          <w:lang w:val="af-ZA"/>
        </w:rPr>
      </w:pPr>
    </w:p>
    <w:p w14:paraId="072C2335" w14:textId="77777777" w:rsidR="0056702B" w:rsidRPr="00A71D81" w:rsidRDefault="0056702B" w:rsidP="0056702B">
      <w:pPr>
        <w:pStyle w:val="aa"/>
        <w:ind w:right="-7" w:firstLine="567"/>
        <w:jc w:val="center"/>
        <w:rPr>
          <w:rFonts w:ascii="GHEA Grapalat" w:hAnsi="GHEA Grapalat"/>
          <w:lang w:val="af-ZA"/>
        </w:rPr>
      </w:pPr>
    </w:p>
    <w:p w14:paraId="434F64B9" w14:textId="77777777" w:rsidR="0056702B" w:rsidRPr="00A71D81" w:rsidRDefault="0056702B" w:rsidP="0056702B">
      <w:pPr>
        <w:pStyle w:val="aa"/>
        <w:ind w:right="-7" w:firstLine="567"/>
        <w:jc w:val="center"/>
        <w:rPr>
          <w:rFonts w:ascii="GHEA Grapalat" w:hAnsi="GHEA Grapalat"/>
          <w:lang w:val="af-ZA"/>
        </w:rPr>
      </w:pPr>
    </w:p>
    <w:p w14:paraId="57D7D716" w14:textId="77777777" w:rsidR="0056702B" w:rsidRPr="00A71D81" w:rsidRDefault="0056702B" w:rsidP="0056702B">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E634495" w14:textId="77777777" w:rsidR="0056702B" w:rsidRPr="00A71D81" w:rsidRDefault="0056702B" w:rsidP="0056702B">
      <w:pPr>
        <w:pStyle w:val="aa"/>
        <w:ind w:right="-7" w:firstLine="567"/>
        <w:jc w:val="center"/>
        <w:rPr>
          <w:rFonts w:ascii="GHEA Grapalat" w:hAnsi="GHEA Grapalat" w:cs="Sylfaen"/>
          <w:lang w:val="af-ZA"/>
        </w:rPr>
      </w:pPr>
    </w:p>
    <w:p w14:paraId="114AB696" w14:textId="77777777" w:rsidR="0056702B" w:rsidRPr="00A71D81" w:rsidRDefault="0056702B" w:rsidP="0056702B">
      <w:pPr>
        <w:pStyle w:val="aa"/>
        <w:ind w:right="-7" w:firstLine="567"/>
        <w:jc w:val="center"/>
        <w:rPr>
          <w:rFonts w:ascii="GHEA Grapalat" w:hAnsi="GHEA Grapalat" w:cs="Sylfaen"/>
          <w:lang w:val="af-ZA"/>
        </w:rPr>
      </w:pPr>
    </w:p>
    <w:p w14:paraId="7A4B63A4" w14:textId="7C7FD4C3" w:rsidR="0056702B" w:rsidRPr="007B5424" w:rsidRDefault="00917712" w:rsidP="0056702B">
      <w:pPr>
        <w:pStyle w:val="aa"/>
        <w:ind w:right="-7"/>
        <w:jc w:val="center"/>
        <w:rPr>
          <w:rFonts w:ascii="GHEA Grapalat" w:hAnsi="GHEA Grapalat" w:cs="Sylfaen"/>
          <w:lang w:val="af-ZA"/>
        </w:rPr>
      </w:pPr>
      <w:r>
        <w:rPr>
          <w:rFonts w:ascii="GHEA Grapalat" w:hAnsi="GHEA Grapalat" w:cs="Sylfaen"/>
          <w:lang w:val="af-ZA"/>
        </w:rPr>
        <w:t>«ՄԵԾԱՄՈՐԻ ՄԻՋՆԱԿԱՐԳ ԴՊՐՈՑ» ՊՈԱԿ-Ի</w:t>
      </w:r>
      <w:r>
        <w:rPr>
          <w:rFonts w:ascii="GHEA Grapalat" w:hAnsi="GHEA Grapalat" w:cs="Sylfaen"/>
          <w:lang w:val="hy-AM"/>
        </w:rPr>
        <w:t xml:space="preserve"> </w:t>
      </w:r>
      <w:r w:rsidRPr="00AC4564">
        <w:rPr>
          <w:rFonts w:ascii="GHEA Grapalat" w:hAnsi="GHEA Grapalat" w:cs="Sylfaen"/>
          <w:lang w:val="af-ZA"/>
        </w:rPr>
        <w:t>ԿԱՐԻՔՆԵՐԻ ՀԱՄԱՐ` «ՎԱՌԵԼԻՔԻ» ՁԵՌՔԲԵՐՄԱՆ ՆՊԱՏԱԿՈՎ</w:t>
      </w:r>
      <w:r>
        <w:rPr>
          <w:rFonts w:ascii="GHEA Grapalat" w:hAnsi="GHEA Grapalat" w:cs="Sylfaen"/>
          <w:lang w:val="af-ZA"/>
        </w:rPr>
        <w:t xml:space="preserve"> </w:t>
      </w:r>
      <w:r w:rsidRPr="00AC4564">
        <w:rPr>
          <w:rFonts w:ascii="GHEA Grapalat" w:hAnsi="GHEA Grapalat" w:cs="Sylfaen"/>
          <w:lang w:val="af-ZA"/>
        </w:rPr>
        <w:t>ՀԱՅՏԱՐԱՐՎԱԾ ԳՆԱՆՇՄԱՆ ՀԱՐՑՄԱՆ</w:t>
      </w:r>
    </w:p>
    <w:p w14:paraId="393A91E6" w14:textId="77777777" w:rsidR="0056702B" w:rsidRPr="00A71D81" w:rsidRDefault="0056702B" w:rsidP="0056702B">
      <w:pPr>
        <w:pStyle w:val="aa"/>
        <w:ind w:right="-7"/>
        <w:jc w:val="center"/>
        <w:rPr>
          <w:rFonts w:ascii="GHEA Grapalat" w:hAnsi="GHEA Grapalat"/>
          <w:szCs w:val="22"/>
          <w:lang w:val="af-ZA"/>
        </w:rPr>
      </w:pPr>
    </w:p>
    <w:p w14:paraId="16FC0032" w14:textId="77777777" w:rsidR="0056702B" w:rsidRPr="00A71D81" w:rsidRDefault="0056702B" w:rsidP="0056702B">
      <w:pPr>
        <w:pStyle w:val="aa"/>
        <w:ind w:right="-7" w:firstLine="567"/>
        <w:jc w:val="center"/>
        <w:rPr>
          <w:rFonts w:ascii="GHEA Grapalat" w:hAnsi="GHEA Grapalat"/>
          <w:lang w:val="af-ZA"/>
        </w:rPr>
      </w:pPr>
    </w:p>
    <w:p w14:paraId="5CA03742" w14:textId="77777777" w:rsidR="0056702B" w:rsidRPr="00A71D81" w:rsidRDefault="0056702B" w:rsidP="0056702B">
      <w:pPr>
        <w:pStyle w:val="aa"/>
        <w:ind w:right="-7" w:firstLine="567"/>
        <w:jc w:val="center"/>
        <w:rPr>
          <w:rFonts w:ascii="GHEA Grapalat" w:hAnsi="GHEA Grapalat"/>
          <w:lang w:val="af-ZA"/>
        </w:rPr>
      </w:pPr>
    </w:p>
    <w:p w14:paraId="0974C88E" w14:textId="77777777" w:rsidR="0056702B" w:rsidRPr="00A71D81" w:rsidRDefault="0056702B" w:rsidP="0056702B">
      <w:pPr>
        <w:pStyle w:val="aa"/>
        <w:ind w:right="-7" w:firstLine="567"/>
        <w:jc w:val="center"/>
        <w:rPr>
          <w:rFonts w:ascii="GHEA Grapalat" w:hAnsi="GHEA Grapalat"/>
          <w:lang w:val="af-ZA"/>
        </w:rPr>
      </w:pPr>
    </w:p>
    <w:p w14:paraId="603EA070" w14:textId="77777777" w:rsidR="0056702B" w:rsidRPr="00A71D81" w:rsidRDefault="0056702B" w:rsidP="0056702B">
      <w:pPr>
        <w:pStyle w:val="aa"/>
        <w:ind w:right="-7" w:firstLine="567"/>
        <w:jc w:val="center"/>
        <w:rPr>
          <w:rFonts w:ascii="GHEA Grapalat" w:hAnsi="GHEA Grapalat"/>
          <w:lang w:val="af-ZA"/>
        </w:rPr>
      </w:pPr>
    </w:p>
    <w:p w14:paraId="5D9DD302" w14:textId="77777777" w:rsidR="0056702B" w:rsidRPr="00A71D81" w:rsidRDefault="0056702B" w:rsidP="0056702B">
      <w:pPr>
        <w:pStyle w:val="aa"/>
        <w:ind w:right="-7" w:firstLine="567"/>
        <w:jc w:val="center"/>
        <w:rPr>
          <w:rFonts w:ascii="GHEA Grapalat" w:hAnsi="GHEA Grapalat"/>
          <w:lang w:val="af-ZA"/>
        </w:rPr>
      </w:pPr>
    </w:p>
    <w:p w14:paraId="0AB4EA44" w14:textId="77777777" w:rsidR="0056702B" w:rsidRPr="00A71D81" w:rsidRDefault="0056702B" w:rsidP="0056702B">
      <w:pPr>
        <w:pStyle w:val="aa"/>
        <w:ind w:right="-7" w:firstLine="567"/>
        <w:jc w:val="center"/>
        <w:rPr>
          <w:rFonts w:ascii="GHEA Grapalat" w:hAnsi="GHEA Grapalat"/>
          <w:lang w:val="af-ZA"/>
        </w:rPr>
      </w:pPr>
    </w:p>
    <w:p w14:paraId="598BF3D1" w14:textId="77777777" w:rsidR="0056702B" w:rsidRPr="00A71D81" w:rsidRDefault="0056702B" w:rsidP="0056702B">
      <w:pPr>
        <w:pStyle w:val="aa"/>
        <w:ind w:right="-7" w:firstLine="567"/>
        <w:jc w:val="center"/>
        <w:rPr>
          <w:rFonts w:ascii="GHEA Grapalat" w:hAnsi="GHEA Grapalat"/>
          <w:lang w:val="af-ZA"/>
        </w:rPr>
      </w:pPr>
    </w:p>
    <w:p w14:paraId="69156CD8" w14:textId="77777777" w:rsidR="0056702B" w:rsidRPr="00A71D81" w:rsidRDefault="0056702B" w:rsidP="0056702B">
      <w:pPr>
        <w:pStyle w:val="aa"/>
        <w:ind w:right="-7" w:firstLine="567"/>
        <w:jc w:val="center"/>
        <w:rPr>
          <w:rFonts w:ascii="GHEA Grapalat" w:hAnsi="GHEA Grapalat"/>
          <w:lang w:val="af-ZA"/>
        </w:rPr>
      </w:pPr>
    </w:p>
    <w:p w14:paraId="75FD8517" w14:textId="77777777" w:rsidR="0056702B" w:rsidRPr="00A71D81" w:rsidRDefault="0056702B" w:rsidP="0056702B">
      <w:pPr>
        <w:pStyle w:val="aa"/>
        <w:ind w:right="-7" w:firstLine="567"/>
        <w:jc w:val="center"/>
        <w:rPr>
          <w:rFonts w:ascii="GHEA Grapalat" w:hAnsi="GHEA Grapalat"/>
          <w:lang w:val="af-ZA"/>
        </w:rPr>
      </w:pPr>
    </w:p>
    <w:p w14:paraId="19E7AF68" w14:textId="77777777" w:rsidR="0056702B" w:rsidRPr="00A71D81" w:rsidRDefault="0056702B" w:rsidP="0056702B">
      <w:pPr>
        <w:pStyle w:val="aa"/>
        <w:ind w:right="-7" w:firstLine="567"/>
        <w:jc w:val="center"/>
        <w:rPr>
          <w:rFonts w:ascii="GHEA Grapalat" w:hAnsi="GHEA Grapalat"/>
          <w:lang w:val="af-ZA"/>
        </w:rPr>
      </w:pPr>
    </w:p>
    <w:p w14:paraId="6840D98F" w14:textId="77777777" w:rsidR="0056702B" w:rsidRPr="00A71D81" w:rsidRDefault="0056702B" w:rsidP="0056702B">
      <w:pPr>
        <w:pStyle w:val="aa"/>
        <w:ind w:right="-7" w:firstLine="567"/>
        <w:jc w:val="center"/>
        <w:rPr>
          <w:rFonts w:ascii="GHEA Grapalat" w:hAnsi="GHEA Grapalat"/>
          <w:lang w:val="af-ZA"/>
        </w:rPr>
      </w:pPr>
    </w:p>
    <w:p w14:paraId="1AE7264F" w14:textId="77777777" w:rsidR="0056702B" w:rsidRPr="00A71D81" w:rsidRDefault="0056702B" w:rsidP="0056702B">
      <w:pPr>
        <w:pStyle w:val="aa"/>
        <w:ind w:right="-7" w:firstLine="567"/>
        <w:jc w:val="center"/>
        <w:rPr>
          <w:rFonts w:ascii="GHEA Grapalat" w:hAnsi="GHEA Grapalat"/>
          <w:lang w:val="af-ZA"/>
        </w:rPr>
      </w:pPr>
    </w:p>
    <w:p w14:paraId="5B7B7B8D" w14:textId="77777777" w:rsidR="00C80102" w:rsidRDefault="0056702B" w:rsidP="0056702B">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4523F135" w14:textId="77777777" w:rsidR="00C80102" w:rsidRDefault="00C80102" w:rsidP="0056702B">
      <w:pPr>
        <w:ind w:firstLine="567"/>
        <w:jc w:val="both"/>
        <w:rPr>
          <w:rFonts w:ascii="GHEA Grapalat" w:hAnsi="GHEA Grapalat" w:cs="Sylfaen"/>
          <w:i/>
          <w:sz w:val="22"/>
          <w:szCs w:val="22"/>
          <w:lang w:val="af-ZA"/>
        </w:rPr>
      </w:pPr>
    </w:p>
    <w:p w14:paraId="30B552A2" w14:textId="2B3FAEDC" w:rsidR="0056702B" w:rsidRPr="00A71D81" w:rsidRDefault="0056702B" w:rsidP="0056702B">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Pr="00A71D81">
        <w:rPr>
          <w:rFonts w:ascii="GHEA Grapalat" w:hAnsi="GHEA Grapalat" w:cs="Sylfaen"/>
          <w:i/>
          <w:sz w:val="22"/>
          <w:szCs w:val="22"/>
          <w:lang w:val="af-ZA"/>
        </w:rPr>
        <w:t xml:space="preserve"> </w:t>
      </w:r>
      <w:proofErr w:type="spellStart"/>
      <w:r w:rsidRPr="00A71D81">
        <w:rPr>
          <w:rFonts w:ascii="GHEA Grapalat" w:hAnsi="GHEA Grapalat" w:cs="Sylfaen"/>
          <w:i/>
          <w:sz w:val="22"/>
          <w:szCs w:val="22"/>
        </w:rPr>
        <w:t>նախքան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Pr="00A71D81">
        <w:rPr>
          <w:rFonts w:ascii="GHEA Grapalat" w:hAnsi="GHEA Grapalat" w:cs="Sylfaen"/>
          <w:i/>
          <w:sz w:val="22"/>
          <w:szCs w:val="22"/>
          <w:lang w:val="af-ZA"/>
        </w:rPr>
        <w:t xml:space="preserve">: </w:t>
      </w:r>
    </w:p>
    <w:p w14:paraId="372FD197" w14:textId="77777777" w:rsidR="0056702B" w:rsidRPr="00A71D81" w:rsidRDefault="0056702B" w:rsidP="0056702B">
      <w:pPr>
        <w:ind w:firstLine="567"/>
        <w:jc w:val="center"/>
        <w:rPr>
          <w:rFonts w:ascii="GHEA Grapalat" w:hAnsi="GHEA Grapalat"/>
          <w:b/>
          <w:sz w:val="20"/>
          <w:szCs w:val="22"/>
          <w:lang w:val="af-ZA"/>
        </w:rPr>
      </w:pPr>
    </w:p>
    <w:p w14:paraId="4088654C" w14:textId="77777777" w:rsidR="0056702B" w:rsidRPr="00A71D81" w:rsidRDefault="0056702B" w:rsidP="0056702B">
      <w:pPr>
        <w:ind w:firstLine="567"/>
        <w:jc w:val="center"/>
        <w:rPr>
          <w:rFonts w:ascii="GHEA Grapalat" w:hAnsi="GHEA Grapalat" w:cs="Sylfaen"/>
          <w:b/>
          <w:sz w:val="22"/>
          <w:szCs w:val="22"/>
          <w:lang w:val="af-ZA"/>
        </w:rPr>
      </w:pPr>
    </w:p>
    <w:p w14:paraId="4BA2ED79" w14:textId="77777777" w:rsidR="0056702B" w:rsidRPr="00A71D81" w:rsidRDefault="0056702B" w:rsidP="0056702B">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447D2521" w14:textId="77777777" w:rsidR="0056702B" w:rsidRPr="00A71D81" w:rsidRDefault="0056702B" w:rsidP="0056702B">
      <w:pPr>
        <w:ind w:firstLine="567"/>
        <w:jc w:val="center"/>
        <w:rPr>
          <w:rFonts w:ascii="GHEA Grapalat" w:hAnsi="GHEA Grapalat"/>
          <w:i/>
          <w:sz w:val="20"/>
          <w:lang w:val="af-ZA"/>
        </w:rPr>
      </w:pPr>
    </w:p>
    <w:p w14:paraId="10064B97" w14:textId="67FCBF5E" w:rsidR="0056702B" w:rsidRDefault="00917712" w:rsidP="0056702B">
      <w:pPr>
        <w:ind w:firstLine="567"/>
        <w:jc w:val="center"/>
        <w:rPr>
          <w:rFonts w:ascii="GHEA Grapalat" w:hAnsi="GHEA Grapalat"/>
          <w:b/>
          <w:sz w:val="20"/>
          <w:lang w:val="af-ZA"/>
        </w:rPr>
      </w:pPr>
      <w:r>
        <w:rPr>
          <w:rFonts w:ascii="GHEA Grapalat" w:hAnsi="GHEA Grapalat"/>
          <w:b/>
          <w:sz w:val="20"/>
          <w:lang w:val="af-ZA"/>
        </w:rPr>
        <w:t>«ՄԵԾԱՄՈՐԻ ՄԻՋՆԱԿԱՐԳ ԴՊՐՈՑ» ՊՈԱԿ-Ի</w:t>
      </w:r>
      <w:r>
        <w:rPr>
          <w:rFonts w:ascii="GHEA Grapalat" w:hAnsi="GHEA Grapalat"/>
          <w:b/>
          <w:sz w:val="20"/>
          <w:lang w:val="hy-AM"/>
        </w:rPr>
        <w:t xml:space="preserve"> </w:t>
      </w:r>
      <w:r w:rsidRPr="00AC4564">
        <w:rPr>
          <w:rFonts w:ascii="GHEA Grapalat" w:hAnsi="GHEA Grapalat"/>
          <w:b/>
          <w:sz w:val="20"/>
          <w:lang w:val="af-ZA"/>
        </w:rPr>
        <w:t>ԿԱՐԻՔՆԵՐԻ ՀԱՄԱՐ` «ՎԱՌԵԼԻՔԻ» ՁԵՌՔԲԵՐՄԱՆ ՆՊԱՏԱԿՈՎ</w:t>
      </w:r>
      <w:r>
        <w:rPr>
          <w:rFonts w:ascii="GHEA Grapalat" w:hAnsi="GHEA Grapalat"/>
          <w:b/>
          <w:sz w:val="20"/>
          <w:lang w:val="af-ZA"/>
        </w:rPr>
        <w:t xml:space="preserve"> </w:t>
      </w:r>
      <w:r w:rsidRPr="00AC4564">
        <w:rPr>
          <w:rFonts w:ascii="GHEA Grapalat" w:hAnsi="GHEA Grapalat"/>
          <w:b/>
          <w:sz w:val="20"/>
          <w:lang w:val="af-ZA"/>
        </w:rPr>
        <w:t>ՀԱՅՏԱՐԱՐՎԱԾ ԳՆԱՆՇՄԱՆ ՀԱՐՑՄԱՆ ՀՐԱՎԵՐԻ</w:t>
      </w:r>
    </w:p>
    <w:p w14:paraId="5C8EA935" w14:textId="77777777" w:rsidR="0056702B" w:rsidRPr="00A71D81" w:rsidRDefault="0056702B" w:rsidP="0056702B">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CCB9B2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6702B">
        <w:rPr>
          <w:rFonts w:ascii="GHEA Grapalat" w:hAnsi="GHEA Grapalat" w:cs="Sylfaen"/>
          <w:b/>
          <w:sz w:val="20"/>
        </w:rPr>
        <w:t>ԳՆԱՆՇՄԱՆ</w:t>
      </w:r>
      <w:r w:rsidR="0056702B" w:rsidRPr="008B7DA4">
        <w:rPr>
          <w:rFonts w:ascii="GHEA Grapalat" w:hAnsi="GHEA Grapalat" w:cs="Sylfaen"/>
          <w:b/>
          <w:sz w:val="20"/>
          <w:lang w:val="af-ZA"/>
        </w:rPr>
        <w:t xml:space="preserve"> </w:t>
      </w:r>
      <w:proofErr w:type="gramStart"/>
      <w:r w:rsidR="0056702B">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64663FF"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8A50FE">
        <w:rPr>
          <w:rFonts w:ascii="GHEA Grapalat" w:hAnsi="GHEA Grapalat" w:cs="Times Armenian"/>
          <w:sz w:val="20"/>
          <w:lang w:val="af-ZA"/>
        </w:rPr>
        <w:t>ԱՄՄՄԴ-ԳՀԱՊՁԲ-2026/01</w:t>
      </w:r>
      <w:r w:rsidR="00917712">
        <w:rPr>
          <w:rFonts w:ascii="GHEA Grapalat" w:hAnsi="GHEA Grapalat" w:cs="Times Armenian"/>
          <w:sz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56702B">
        <w:rPr>
          <w:rFonts w:ascii="GHEA Grapalat" w:hAnsi="GHEA Grapalat" w:cs="Sylfaen"/>
          <w:sz w:val="20"/>
        </w:rPr>
        <w:t>գնանշման</w:t>
      </w:r>
      <w:proofErr w:type="spellEnd"/>
      <w:r w:rsidR="0056702B" w:rsidRPr="008B7DA4">
        <w:rPr>
          <w:rFonts w:ascii="GHEA Grapalat" w:hAnsi="GHEA Grapalat" w:cs="Sylfaen"/>
          <w:sz w:val="20"/>
          <w:lang w:val="af-ZA"/>
        </w:rPr>
        <w:t xml:space="preserve"> </w:t>
      </w:r>
      <w:proofErr w:type="spellStart"/>
      <w:r w:rsidR="0056702B">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577083A"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w:t>
      </w:r>
      <w:r w:rsidR="008B7DA4" w:rsidRPr="00A71D81">
        <w:rPr>
          <w:rFonts w:ascii="GHEA Grapalat" w:hAnsi="GHEA Grapalat" w:cs="Sylfaen"/>
          <w:sz w:val="20"/>
        </w:rPr>
        <w:t>ակ</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ունի</w:t>
      </w:r>
      <w:proofErr w:type="spellEnd"/>
      <w:r w:rsidR="008B7DA4" w:rsidRPr="00A71D81">
        <w:rPr>
          <w:rFonts w:ascii="GHEA Grapalat" w:hAnsi="GHEA Grapalat" w:cs="Times Armenian"/>
          <w:sz w:val="20"/>
          <w:lang w:val="af-ZA"/>
        </w:rPr>
        <w:t xml:space="preserve"> </w:t>
      </w:r>
      <w:r w:rsidR="00917712">
        <w:rPr>
          <w:rFonts w:ascii="GHEA Grapalat" w:hAnsi="GHEA Grapalat" w:cs="Sylfaen"/>
          <w:sz w:val="20"/>
          <w:lang w:val="af-ZA"/>
        </w:rPr>
        <w:t>«Մեծամորի միջնակարգ դպրոց» ՊՈԱԿ-ի</w:t>
      </w:r>
      <w:r w:rsidR="00917712">
        <w:rPr>
          <w:rFonts w:ascii="GHEA Grapalat" w:hAnsi="GHEA Grapalat" w:cs="Sylfaen"/>
          <w:sz w:val="20"/>
          <w:lang w:val="hy-AM"/>
        </w:rPr>
        <w:t xml:space="preserve"> </w:t>
      </w:r>
      <w:r w:rsidR="008B7DA4" w:rsidRPr="00A71D81">
        <w:rPr>
          <w:rFonts w:ascii="GHEA Grapalat" w:hAnsi="GHEA Grapalat" w:cs="Times Armenian"/>
          <w:sz w:val="20"/>
          <w:lang w:val="af-ZA"/>
        </w:rPr>
        <w:t>(</w:t>
      </w:r>
      <w:proofErr w:type="spellStart"/>
      <w:r w:rsidR="008B7DA4" w:rsidRPr="00A71D81">
        <w:rPr>
          <w:rFonts w:ascii="GHEA Grapalat" w:hAnsi="GHEA Grapalat" w:cs="Sylfaen"/>
          <w:sz w:val="20"/>
        </w:rPr>
        <w:t>Այսուհետ</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Պատվիրատու</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Կողմից</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Հայտարարված</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Ընթացակար</w:t>
      </w:r>
      <w:r w:rsidR="008B7DA4" w:rsidRPr="00A71D81">
        <w:rPr>
          <w:rFonts w:ascii="GHEA Grapalat" w:hAnsi="GHEA Grapalat" w:cs="Times Armenian"/>
          <w:sz w:val="20"/>
        </w:rPr>
        <w:t>գ</w:t>
      </w:r>
      <w:r w:rsidR="008B7DA4" w:rsidRPr="00A71D81">
        <w:rPr>
          <w:rFonts w:ascii="GHEA Grapalat" w:hAnsi="GHEA Grapalat" w:cs="Sylfaen"/>
          <w:sz w:val="20"/>
        </w:rPr>
        <w:t>ին</w:t>
      </w:r>
      <w:proofErr w:type="spellEnd"/>
      <w:r w:rsidR="008B7DA4" w:rsidRPr="00A71D81">
        <w:rPr>
          <w:rFonts w:ascii="GHEA Grapalat" w:hAnsi="GHEA Grapalat" w:cs="Sylfaen"/>
          <w:sz w:val="20"/>
          <w:lang w:val="af-ZA"/>
        </w:rPr>
        <w:t xml:space="preserve"> </w:t>
      </w:r>
      <w:proofErr w:type="spellStart"/>
      <w:r w:rsidR="008B7DA4" w:rsidRPr="00A71D81">
        <w:rPr>
          <w:rFonts w:ascii="GHEA Grapalat" w:hAnsi="GHEA Grapalat" w:cs="Sylfaen"/>
          <w:sz w:val="20"/>
        </w:rPr>
        <w:t>Մասնակցելու</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Մտադրություն</w:t>
      </w:r>
      <w:proofErr w:type="spellEnd"/>
      <w:r w:rsidR="008B7DA4" w:rsidRPr="00A71D81">
        <w:rPr>
          <w:rFonts w:ascii="GHEA Grapalat" w:hAnsi="GHEA Grapalat" w:cs="Times Armenian"/>
          <w:sz w:val="20"/>
          <w:lang w:val="af-ZA"/>
        </w:rPr>
        <w:t xml:space="preserve"> </w:t>
      </w:r>
      <w:proofErr w:type="spellStart"/>
      <w:r w:rsidR="008B7DA4" w:rsidRPr="00A71D81">
        <w:rPr>
          <w:rFonts w:ascii="GHEA Grapalat" w:hAnsi="GHEA Grapalat" w:cs="Sylfaen"/>
          <w:sz w:val="20"/>
        </w:rPr>
        <w:t>Ունեցող</w:t>
      </w:r>
      <w:proofErr w:type="spellEnd"/>
      <w:r w:rsidR="008B7DA4"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4C1E4A3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56702B" w:rsidRPr="0065645C">
        <w:rPr>
          <w:rFonts w:ascii="GHEA Grapalat" w:hAnsi="GHEA Grapalat"/>
        </w:rPr>
        <w:t>ani_torosyan@mail.ru</w:t>
      </w:r>
      <w:r w:rsidR="00B2681D" w:rsidRPr="00A71D81">
        <w:rPr>
          <w:rFonts w:ascii="GHEA Grapalat" w:hAnsi="GHEA Grapalat"/>
          <w:sz w:val="24"/>
          <w:szCs w:val="24"/>
        </w:rPr>
        <w:t>»</w:t>
      </w:r>
    </w:p>
    <w:p w14:paraId="52232CAF" w14:textId="77777777" w:rsidR="00C8010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14:paraId="0F87982E" w14:textId="77777777" w:rsidR="00C80102" w:rsidRDefault="00C80102" w:rsidP="00EF3662">
      <w:pPr>
        <w:jc w:val="center"/>
        <w:rPr>
          <w:rFonts w:ascii="GHEA Grapalat" w:hAnsi="GHEA Grapalat"/>
          <w:sz w:val="16"/>
          <w:szCs w:val="16"/>
          <w:lang w:val="af-ZA"/>
        </w:rPr>
      </w:pPr>
    </w:p>
    <w:p w14:paraId="01F44180" w14:textId="7594A091" w:rsidR="00096865" w:rsidRPr="00A71D81" w:rsidRDefault="00096865" w:rsidP="00EF3662">
      <w:pPr>
        <w:jc w:val="center"/>
        <w:rPr>
          <w:rFonts w:ascii="GHEA Grapalat" w:hAnsi="GHEA Grapalat"/>
          <w:szCs w:val="22"/>
          <w:lang w:val="af-ZA"/>
        </w:rPr>
      </w:pPr>
      <w:r w:rsidRPr="00A71D81">
        <w:rPr>
          <w:rFonts w:ascii="GHEA Grapalat" w:hAnsi="GHEA Grapalat" w:cs="Sylfaen"/>
          <w:szCs w:val="22"/>
        </w:rPr>
        <w:t>ՄԱՍ</w:t>
      </w:r>
      <w:r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328363B3"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73460C9D" w14:textId="24A28481" w:rsidR="0056702B" w:rsidRPr="000166E5" w:rsidRDefault="0056702B" w:rsidP="0056702B">
      <w:pPr>
        <w:pStyle w:val="23"/>
        <w:spacing w:line="240" w:lineRule="auto"/>
        <w:ind w:firstLine="567"/>
        <w:rPr>
          <w:rFonts w:ascii="GHEA Grapalat" w:hAnsi="GHEA Grapalat"/>
          <w:b/>
          <w:lang w:val="es-ES"/>
        </w:rPr>
      </w:pPr>
      <w:r>
        <w:rPr>
          <w:rFonts w:ascii="GHEA Grapalat" w:hAnsi="GHEA Grapalat" w:cs="Sylfaen"/>
        </w:rPr>
        <w:t xml:space="preserve">1.1 </w:t>
      </w:r>
      <w:r w:rsidRPr="002E0EAF">
        <w:rPr>
          <w:rFonts w:ascii="GHEA Grapalat" w:hAnsi="GHEA Grapalat" w:cs="Sylfaen"/>
        </w:rPr>
        <w:t xml:space="preserve">Գնման առարկա է հանդիսանում </w:t>
      </w:r>
      <w:r w:rsidR="00917712">
        <w:rPr>
          <w:rFonts w:ascii="GHEA Grapalat" w:hAnsi="GHEA Grapalat" w:cs="Sylfaen"/>
        </w:rPr>
        <w:t>«Մեծամորի միջնակարգ դպրոց» ՊՈԱԿ-ի</w:t>
      </w:r>
      <w:r w:rsidRPr="002E0EAF">
        <w:rPr>
          <w:rFonts w:ascii="GHEA Grapalat" w:hAnsi="GHEA Grapalat" w:cs="Sylfaen"/>
        </w:rPr>
        <w:t xml:space="preserve">ի կարիքների համար` </w:t>
      </w:r>
      <w:r w:rsidR="008B7DA4" w:rsidRPr="002E0EAF">
        <w:rPr>
          <w:rFonts w:ascii="GHEA Grapalat" w:hAnsi="GHEA Grapalat" w:cs="Sylfaen"/>
        </w:rPr>
        <w:t xml:space="preserve">«վառելիքի» </w:t>
      </w:r>
      <w:r w:rsidRPr="002E0EAF">
        <w:rPr>
          <w:rFonts w:ascii="GHEA Grapalat" w:hAnsi="GHEA Grapalat" w:cs="Sylfaen"/>
        </w:rPr>
        <w:t>ձեռքբերումը (այսուհետ` նաև ապրանք), որոնք խմբավորված են «</w:t>
      </w:r>
      <w:r w:rsidR="00BF279A">
        <w:rPr>
          <w:rFonts w:ascii="GHEA Grapalat" w:hAnsi="GHEA Grapalat" w:cstheme="minorBidi"/>
          <w:lang w:val="en-US" w:bidi="ar-EG"/>
        </w:rPr>
        <w:t>1</w:t>
      </w:r>
      <w:r w:rsidRPr="002E0EAF">
        <w:rPr>
          <w:rFonts w:ascii="GHEA Grapalat" w:hAnsi="GHEA Grapalat" w:cs="Sylfaen"/>
        </w:rPr>
        <w:t>» չափաբաժիներում`</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691"/>
      </w:tblGrid>
      <w:tr w:rsidR="0056702B" w:rsidRPr="00A71D81" w14:paraId="0126649E" w14:textId="77777777" w:rsidTr="001A2D2C">
        <w:trPr>
          <w:trHeight w:val="324"/>
        </w:trPr>
        <w:tc>
          <w:tcPr>
            <w:tcW w:w="3119" w:type="dxa"/>
            <w:gridSpan w:val="2"/>
            <w:vAlign w:val="center"/>
          </w:tcPr>
          <w:p w14:paraId="615ED992" w14:textId="77777777" w:rsidR="0056702B" w:rsidRPr="00A71D81" w:rsidRDefault="0056702B" w:rsidP="000B0AF9">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Չափաբաժինների</w:t>
            </w:r>
          </w:p>
        </w:tc>
        <w:tc>
          <w:tcPr>
            <w:tcW w:w="6691" w:type="dxa"/>
            <w:vMerge w:val="restart"/>
            <w:vAlign w:val="center"/>
          </w:tcPr>
          <w:p w14:paraId="0ECD9DAB" w14:textId="77777777" w:rsidR="0056702B" w:rsidRPr="00A71D81" w:rsidRDefault="0056702B" w:rsidP="000B0AF9">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56702B" w:rsidRPr="00A71D81" w14:paraId="7E79474D" w14:textId="77777777" w:rsidTr="000B0AF9">
        <w:trPr>
          <w:trHeight w:val="260"/>
        </w:trPr>
        <w:tc>
          <w:tcPr>
            <w:tcW w:w="1701" w:type="dxa"/>
            <w:vAlign w:val="center"/>
          </w:tcPr>
          <w:p w14:paraId="38EEBD6B" w14:textId="77777777" w:rsidR="0056702B" w:rsidRPr="00A71D81" w:rsidRDefault="0056702B" w:rsidP="000B0AF9">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9E5784E" w14:textId="77777777" w:rsidR="0056702B" w:rsidRPr="00A71D81" w:rsidRDefault="0056702B" w:rsidP="000B0AF9">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tc>
        <w:tc>
          <w:tcPr>
            <w:tcW w:w="6691" w:type="dxa"/>
            <w:vMerge/>
            <w:vAlign w:val="center"/>
          </w:tcPr>
          <w:p w14:paraId="334523C0" w14:textId="77777777" w:rsidR="0056702B" w:rsidRPr="00A71D81" w:rsidRDefault="0056702B" w:rsidP="000B0AF9">
            <w:pPr>
              <w:pStyle w:val="23"/>
              <w:spacing w:line="240" w:lineRule="auto"/>
              <w:ind w:firstLine="0"/>
              <w:jc w:val="center"/>
              <w:rPr>
                <w:rFonts w:ascii="GHEA Grapalat" w:hAnsi="GHEA Grapalat"/>
                <w:b/>
                <w:bCs/>
                <w:i/>
                <w:iCs/>
              </w:rPr>
            </w:pPr>
          </w:p>
        </w:tc>
      </w:tr>
      <w:tr w:rsidR="00C80102" w:rsidRPr="00066403" w14:paraId="0DFBF57C" w14:textId="77777777" w:rsidTr="00772FEA">
        <w:tc>
          <w:tcPr>
            <w:tcW w:w="1701" w:type="dxa"/>
            <w:vAlign w:val="center"/>
          </w:tcPr>
          <w:p w14:paraId="0DB14AEA" w14:textId="77777777" w:rsidR="00C80102" w:rsidRPr="00C80102" w:rsidRDefault="00C80102" w:rsidP="00C80102">
            <w:pPr>
              <w:pStyle w:val="23"/>
              <w:spacing w:line="240" w:lineRule="auto"/>
              <w:ind w:firstLine="0"/>
              <w:jc w:val="center"/>
              <w:rPr>
                <w:rFonts w:ascii="GHEA Grapalat" w:hAnsi="GHEA Grapalat"/>
                <w:sz w:val="16"/>
                <w:szCs w:val="18"/>
              </w:rPr>
            </w:pPr>
            <w:r w:rsidRPr="00C80102">
              <w:rPr>
                <w:rFonts w:ascii="GHEA Grapalat" w:hAnsi="GHEA Grapalat"/>
                <w:sz w:val="16"/>
                <w:szCs w:val="18"/>
              </w:rPr>
              <w:t>1</w:t>
            </w:r>
          </w:p>
        </w:tc>
        <w:tc>
          <w:tcPr>
            <w:tcW w:w="1418" w:type="dxa"/>
            <w:vAlign w:val="center"/>
          </w:tcPr>
          <w:p w14:paraId="6593A2E3" w14:textId="6B29243E" w:rsidR="00C80102" w:rsidRPr="005302D0" w:rsidRDefault="00917712" w:rsidP="00C80102">
            <w:pPr>
              <w:pStyle w:val="23"/>
              <w:spacing w:line="240" w:lineRule="auto"/>
              <w:ind w:firstLine="0"/>
              <w:jc w:val="center"/>
              <w:rPr>
                <w:rFonts w:ascii="GHEA Grapalat" w:hAnsi="GHEA Grapalat"/>
              </w:rPr>
            </w:pPr>
            <w:r w:rsidRPr="005302D0">
              <w:rPr>
                <w:rFonts w:ascii="GHEA Grapalat" w:hAnsi="GHEA Grapalat"/>
              </w:rPr>
              <w:t>1167660</w:t>
            </w:r>
          </w:p>
        </w:tc>
        <w:tc>
          <w:tcPr>
            <w:tcW w:w="6691" w:type="dxa"/>
            <w:vAlign w:val="center"/>
          </w:tcPr>
          <w:p w14:paraId="6BDCBAED" w14:textId="06316C9A" w:rsidR="00C80102" w:rsidRPr="005302D0" w:rsidRDefault="00917712" w:rsidP="00C80102">
            <w:pPr>
              <w:pStyle w:val="23"/>
              <w:spacing w:line="240" w:lineRule="auto"/>
              <w:ind w:firstLine="0"/>
              <w:rPr>
                <w:rFonts w:ascii="GHEA Grapalat" w:hAnsi="GHEA Grapalat"/>
              </w:rPr>
            </w:pPr>
            <w:r w:rsidRPr="005302D0">
              <w:rPr>
                <w:rFonts w:ascii="GHEA Grapalat" w:hAnsi="GHEA Grapalat"/>
              </w:rPr>
              <w:t>Դիզելային վառելիք</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lastRenderedPageBreak/>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1A21E5C9"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proofErr w:type="gramStart"/>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proofErr w:type="gramEnd"/>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04AC39F9" w14:textId="41AE13E7" w:rsidR="0056702B" w:rsidRDefault="00096865" w:rsidP="0056702B">
      <w:pPr>
        <w:autoSpaceDE w:val="0"/>
        <w:autoSpaceDN w:val="0"/>
        <w:adjustRightInd w:val="0"/>
        <w:ind w:firstLine="567"/>
        <w:jc w:val="both"/>
        <w:rPr>
          <w:rFonts w:ascii="GHEA Grapalat" w:hAnsi="GHEA Grapalat" w:cs="Sylfaen"/>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p>
    <w:p w14:paraId="4E3E4BF3" w14:textId="77777777" w:rsidR="0056702B" w:rsidRDefault="0056702B" w:rsidP="0056702B">
      <w:pPr>
        <w:autoSpaceDE w:val="0"/>
        <w:autoSpaceDN w:val="0"/>
        <w:adjustRightInd w:val="0"/>
        <w:ind w:firstLine="567"/>
        <w:jc w:val="both"/>
        <w:rPr>
          <w:rFonts w:ascii="GHEA Grapalat" w:hAnsi="GHEA Grapalat" w:cs="Tahoma"/>
          <w:sz w:val="20"/>
          <w:lang w:val="hy-AM"/>
        </w:rPr>
      </w:pPr>
    </w:p>
    <w:p w14:paraId="56D02ED7" w14:textId="55BB11F1" w:rsidR="00096865" w:rsidRPr="00A71D81" w:rsidRDefault="00955A1E" w:rsidP="0056702B">
      <w:pPr>
        <w:autoSpaceDE w:val="0"/>
        <w:autoSpaceDN w:val="0"/>
        <w:adjustRightInd w:val="0"/>
        <w:ind w:firstLine="567"/>
        <w:jc w:val="both"/>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2738AC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6702B">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02EC8F77" w14:textId="556FC9E8" w:rsidR="0056702B" w:rsidRPr="00A71D81" w:rsidRDefault="00096865" w:rsidP="0056702B">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56702B" w:rsidRPr="00A71D81">
        <w:rPr>
          <w:rFonts w:ascii="GHEA Grapalat" w:hAnsi="GHEA Grapalat" w:cs="Sylfaen"/>
          <w:szCs w:val="24"/>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56702B" w:rsidRPr="007B5424">
        <w:rPr>
          <w:rFonts w:ascii="GHEA Grapalat" w:hAnsi="GHEA Grapalat" w:cs="Sylfaen"/>
          <w:szCs w:val="24"/>
          <w:lang w:val="hy-AM"/>
        </w:rPr>
        <w:t>7</w:t>
      </w:r>
      <w:r w:rsidR="0056702B" w:rsidRPr="00A71D81">
        <w:rPr>
          <w:rFonts w:ascii="GHEA Grapalat" w:hAnsi="GHEA Grapalat" w:cs="Sylfaen"/>
          <w:szCs w:val="24"/>
          <w:lang w:val="hy-AM"/>
        </w:rPr>
        <w:t>»րդ օրվա ժամը «</w:t>
      </w:r>
      <w:r w:rsidR="001A2D2C">
        <w:rPr>
          <w:rFonts w:ascii="GHEA Grapalat" w:hAnsi="GHEA Grapalat" w:cs="Sylfaen"/>
          <w:szCs w:val="24"/>
          <w:lang w:val="hy-AM"/>
        </w:rPr>
        <w:t>1</w:t>
      </w:r>
      <w:r w:rsidR="009623D4" w:rsidRPr="009623D4">
        <w:rPr>
          <w:rFonts w:ascii="GHEA Grapalat" w:hAnsi="GHEA Grapalat" w:cs="Sylfaen"/>
          <w:szCs w:val="24"/>
          <w:lang w:val="hy-AM"/>
        </w:rPr>
        <w:t>0</w:t>
      </w:r>
      <w:r w:rsidR="001A2D2C">
        <w:rPr>
          <w:rFonts w:ascii="GHEA Grapalat" w:hAnsi="GHEA Grapalat" w:cs="Sylfaen"/>
          <w:szCs w:val="24"/>
          <w:lang w:val="hy-AM"/>
        </w:rPr>
        <w:t>.00</w:t>
      </w:r>
      <w:r w:rsidR="0056702B" w:rsidRPr="00A71D81">
        <w:rPr>
          <w:rFonts w:ascii="GHEA Grapalat" w:hAnsi="GHEA Grapalat" w:cs="Sylfaen"/>
          <w:szCs w:val="24"/>
          <w:lang w:val="hy-AM"/>
        </w:rPr>
        <w:t>»-ն «</w:t>
      </w:r>
      <w:r w:rsidR="00917712" w:rsidRPr="00917712">
        <w:rPr>
          <w:rFonts w:ascii="GHEA Grapalat" w:hAnsi="GHEA Grapalat" w:cs="Sylfaen"/>
          <w:szCs w:val="24"/>
          <w:lang w:val="hy-AM"/>
        </w:rPr>
        <w:t>Գ</w:t>
      </w:r>
      <w:r w:rsidR="00917712" w:rsidRPr="00917712">
        <w:rPr>
          <w:rFonts w:ascii="Cambria Math" w:hAnsi="Cambria Math" w:cs="Cambria Math"/>
          <w:szCs w:val="24"/>
          <w:lang w:val="hy-AM"/>
        </w:rPr>
        <w:t>․</w:t>
      </w:r>
      <w:r w:rsidR="00917712" w:rsidRPr="00917712">
        <w:rPr>
          <w:rFonts w:ascii="Calibri" w:hAnsi="Calibri" w:cs="Calibri"/>
          <w:szCs w:val="24"/>
          <w:lang w:val="hy-AM"/>
        </w:rPr>
        <w:t> </w:t>
      </w:r>
      <w:r w:rsidR="00917712" w:rsidRPr="00917712">
        <w:rPr>
          <w:rFonts w:ascii="GHEA Grapalat" w:hAnsi="GHEA Grapalat" w:cs="GHEA Grapalat"/>
          <w:szCs w:val="24"/>
          <w:lang w:val="hy-AM"/>
        </w:rPr>
        <w:t>Մեծամոր</w:t>
      </w:r>
      <w:r w:rsidR="00917712" w:rsidRPr="00917712">
        <w:rPr>
          <w:rFonts w:ascii="GHEA Grapalat" w:hAnsi="GHEA Grapalat" w:cs="Sylfaen"/>
          <w:szCs w:val="24"/>
          <w:lang w:val="hy-AM"/>
        </w:rPr>
        <w:t>, Մաշտոց 8</w:t>
      </w:r>
      <w:r w:rsidR="0056702B" w:rsidRPr="00A71D81">
        <w:rPr>
          <w:rFonts w:ascii="GHEA Grapalat" w:hAnsi="GHEA Grapalat" w:cs="Sylfaen"/>
          <w:szCs w:val="24"/>
          <w:lang w:val="hy-AM"/>
        </w:rPr>
        <w:t>» հասցեով։</w:t>
      </w:r>
      <w:r w:rsidR="0056702B">
        <w:rPr>
          <w:rFonts w:ascii="GHEA Grapalat" w:hAnsi="GHEA Grapalat" w:cs="Sylfaen"/>
          <w:szCs w:val="24"/>
          <w:lang w:val="hy-AM"/>
        </w:rPr>
        <w:t xml:space="preserve"> </w:t>
      </w:r>
    </w:p>
    <w:p w14:paraId="2259826D" w14:textId="48C88034" w:rsidR="0056702B" w:rsidRPr="00A71D81" w:rsidRDefault="0056702B" w:rsidP="0056702B">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361EF8">
        <w:rPr>
          <w:rFonts w:ascii="GHEA Grapalat" w:hAnsi="GHEA Grapalat" w:cs="Sylfaen"/>
          <w:szCs w:val="24"/>
          <w:lang w:val="hy-AM"/>
        </w:rPr>
        <w:t>«</w:t>
      </w:r>
      <w:r w:rsidR="008A50FE">
        <w:rPr>
          <w:rFonts w:ascii="GHEA Grapalat" w:hAnsi="GHEA Grapalat" w:cs="Sylfaen"/>
          <w:szCs w:val="24"/>
          <w:lang w:val="hy-AM"/>
        </w:rPr>
        <w:t>Ս</w:t>
      </w:r>
      <w:r w:rsidR="008A50FE">
        <w:rPr>
          <w:rFonts w:ascii="Cambria Math" w:hAnsi="Cambria Math" w:cs="Cambria Math"/>
          <w:szCs w:val="24"/>
          <w:lang w:val="hy-AM"/>
        </w:rPr>
        <w:t>․</w:t>
      </w:r>
      <w:r w:rsidR="008A50FE">
        <w:rPr>
          <w:rFonts w:ascii="GHEA Grapalat" w:hAnsi="GHEA Grapalat" w:cs="Sylfaen"/>
          <w:szCs w:val="24"/>
          <w:lang w:val="hy-AM"/>
        </w:rPr>
        <w:t xml:space="preserve"> </w:t>
      </w:r>
      <w:r w:rsidR="008A50FE">
        <w:rPr>
          <w:rFonts w:ascii="GHEA Grapalat" w:hAnsi="GHEA Grapalat" w:cs="GHEA Grapalat"/>
          <w:szCs w:val="24"/>
          <w:lang w:val="hy-AM"/>
        </w:rPr>
        <w:t>Բեկթաշյան</w:t>
      </w:r>
      <w:r w:rsidRPr="00361EF8">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69B4A82"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2700F9C6" w:rsidR="00807178" w:rsidRPr="006D2E03" w:rsidRDefault="00041323" w:rsidP="00EF3662">
      <w:pPr>
        <w:ind w:firstLine="567"/>
        <w:jc w:val="center"/>
        <w:rPr>
          <w:rFonts w:ascii="GHEA Grapalat" w:hAnsi="GHEA Grapalat"/>
          <w:b/>
          <w:sz w:val="20"/>
          <w:lang w:val="hy-AM"/>
        </w:rPr>
      </w:pPr>
      <w:r w:rsidRPr="00A71D81">
        <w:rPr>
          <w:rFonts w:ascii="GHEA Grapalat" w:hAnsi="GHEA Grapalat"/>
          <w:b/>
          <w:sz w:val="20"/>
          <w:lang w:val="af-ZA"/>
        </w:rPr>
        <w:br w:type="page"/>
      </w:r>
      <w:r w:rsidR="00FD2748"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5DBE1E5" w14:textId="233BB6BE" w:rsidR="0056702B" w:rsidRPr="006D2E03" w:rsidRDefault="00FD2748" w:rsidP="0056702B">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56702B" w:rsidRPr="006D2E03">
        <w:rPr>
          <w:rFonts w:ascii="GHEA Grapalat" w:hAnsi="GHEA Grapalat" w:cs="Sylfaen"/>
          <w:lang w:val="ru-RU"/>
        </w:rPr>
        <w:t>Հայտերի</w:t>
      </w:r>
      <w:proofErr w:type="spellEnd"/>
      <w:r w:rsidR="0056702B" w:rsidRPr="006D2E03">
        <w:rPr>
          <w:rFonts w:ascii="GHEA Grapalat" w:hAnsi="GHEA Grapalat" w:cs="Sylfaen"/>
        </w:rPr>
        <w:t xml:space="preserve"> </w:t>
      </w:r>
      <w:proofErr w:type="spellStart"/>
      <w:r w:rsidR="0056702B" w:rsidRPr="006D2E03">
        <w:rPr>
          <w:rFonts w:ascii="GHEA Grapalat" w:hAnsi="GHEA Grapalat" w:cs="Sylfaen"/>
          <w:lang w:val="ru-RU"/>
        </w:rPr>
        <w:t>բացումը</w:t>
      </w:r>
      <w:proofErr w:type="spellEnd"/>
      <w:r w:rsidR="0056702B" w:rsidRPr="006D2E03">
        <w:rPr>
          <w:rFonts w:ascii="GHEA Grapalat" w:hAnsi="GHEA Grapalat" w:cs="Sylfaen"/>
        </w:rPr>
        <w:t xml:space="preserve"> </w:t>
      </w:r>
      <w:proofErr w:type="spellStart"/>
      <w:r w:rsidR="0056702B" w:rsidRPr="006D2E03">
        <w:rPr>
          <w:rFonts w:ascii="GHEA Grapalat" w:hAnsi="GHEA Grapalat" w:cs="Sylfaen"/>
          <w:lang w:val="ru-RU"/>
        </w:rPr>
        <w:t>կկատարվի</w:t>
      </w:r>
      <w:proofErr w:type="spellEnd"/>
      <w:r w:rsidR="0056702B" w:rsidRPr="006D2E03">
        <w:rPr>
          <w:rFonts w:ascii="GHEA Grapalat" w:hAnsi="GHEA Grapalat" w:cs="Sylfaen"/>
        </w:rPr>
        <w:t xml:space="preserve"> հանձնաժողովի՝ հայտերի բացման և գնահատման նիստում՝ </w:t>
      </w:r>
      <w:proofErr w:type="spellStart"/>
      <w:r w:rsidR="0056702B" w:rsidRPr="006D2E03">
        <w:rPr>
          <w:rFonts w:ascii="GHEA Grapalat" w:hAnsi="GHEA Grapalat" w:cs="Sylfaen"/>
          <w:szCs w:val="24"/>
          <w:lang w:val="ru-RU"/>
        </w:rPr>
        <w:t>սույն</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ընթացակարգի</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հայտարարությունը</w:t>
      </w:r>
      <w:proofErr w:type="spellEnd"/>
      <w:r w:rsidR="0056702B" w:rsidRPr="006D2E03">
        <w:rPr>
          <w:rFonts w:ascii="GHEA Grapalat" w:hAnsi="GHEA Grapalat" w:cs="Sylfaen"/>
          <w:szCs w:val="24"/>
        </w:rPr>
        <w:t xml:space="preserve"> </w:t>
      </w:r>
      <w:r w:rsidR="0056702B" w:rsidRPr="006D2E03">
        <w:rPr>
          <w:rFonts w:ascii="GHEA Grapalat" w:hAnsi="GHEA Grapalat" w:cs="Sylfaen"/>
          <w:szCs w:val="24"/>
          <w:lang w:val="ru-RU"/>
        </w:rPr>
        <w:t>և</w:t>
      </w:r>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հրավերը</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en-US"/>
        </w:rPr>
        <w:t>տեղեկագրում</w:t>
      </w:r>
      <w:proofErr w:type="spellEnd"/>
      <w:r w:rsidR="0056702B" w:rsidRPr="006D2E03">
        <w:rPr>
          <w:rFonts w:ascii="GHEA Grapalat" w:hAnsi="GHEA Grapalat" w:cs="Sylfaen"/>
          <w:szCs w:val="24"/>
        </w:rPr>
        <w:t xml:space="preserve"> </w:t>
      </w:r>
      <w:r w:rsidR="0056702B" w:rsidRPr="006D2E03">
        <w:rPr>
          <w:rFonts w:ascii="GHEA Grapalat" w:hAnsi="GHEA Grapalat" w:cs="Sylfaen"/>
          <w:szCs w:val="24"/>
          <w:lang w:val="en-US"/>
        </w:rPr>
        <w:t>հ</w:t>
      </w:r>
      <w:proofErr w:type="spellStart"/>
      <w:r w:rsidR="0056702B" w:rsidRPr="006D2E03">
        <w:rPr>
          <w:rFonts w:ascii="GHEA Grapalat" w:hAnsi="GHEA Grapalat" w:cs="Sylfaen"/>
          <w:szCs w:val="24"/>
          <w:lang w:val="ru-RU"/>
        </w:rPr>
        <w:t>րապարակվելու</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en-US"/>
        </w:rPr>
        <w:t>օրվանից</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հաշված</w:t>
      </w:r>
      <w:proofErr w:type="spellEnd"/>
      <w:r w:rsidR="0056702B" w:rsidRPr="006D2E03">
        <w:rPr>
          <w:rFonts w:ascii="GHEA Grapalat" w:hAnsi="GHEA Grapalat" w:cs="Sylfaen"/>
          <w:szCs w:val="24"/>
        </w:rPr>
        <w:t xml:space="preserve"> «</w:t>
      </w:r>
      <w:r w:rsidR="0056702B">
        <w:rPr>
          <w:rFonts w:ascii="GHEA Grapalat" w:hAnsi="GHEA Grapalat" w:cs="Sylfaen"/>
          <w:szCs w:val="24"/>
        </w:rPr>
        <w:t>7</w:t>
      </w:r>
      <w:r w:rsidR="0056702B" w:rsidRPr="006D2E03">
        <w:rPr>
          <w:rFonts w:ascii="GHEA Grapalat" w:hAnsi="GHEA Grapalat" w:cs="Sylfaen"/>
          <w:szCs w:val="24"/>
        </w:rPr>
        <w:t>»</w:t>
      </w:r>
      <w:proofErr w:type="spellStart"/>
      <w:r w:rsidR="0056702B" w:rsidRPr="006D2E03">
        <w:rPr>
          <w:rFonts w:ascii="GHEA Grapalat" w:hAnsi="GHEA Grapalat" w:cs="Sylfaen"/>
          <w:szCs w:val="24"/>
          <w:lang w:val="ru-RU"/>
        </w:rPr>
        <w:t>րդ</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օրվա</w:t>
      </w:r>
      <w:proofErr w:type="spellEnd"/>
      <w:r w:rsidR="0056702B" w:rsidRPr="006D2E03">
        <w:rPr>
          <w:rFonts w:ascii="GHEA Grapalat" w:hAnsi="GHEA Grapalat" w:cs="Sylfaen"/>
          <w:szCs w:val="24"/>
        </w:rPr>
        <w:t xml:space="preserve"> </w:t>
      </w:r>
      <w:proofErr w:type="spellStart"/>
      <w:r w:rsidR="0056702B" w:rsidRPr="006D2E03">
        <w:rPr>
          <w:rFonts w:ascii="GHEA Grapalat" w:hAnsi="GHEA Grapalat" w:cs="Sylfaen"/>
          <w:szCs w:val="24"/>
          <w:lang w:val="ru-RU"/>
        </w:rPr>
        <w:t>ժամը</w:t>
      </w:r>
      <w:proofErr w:type="spellEnd"/>
      <w:r w:rsidR="0056702B" w:rsidRPr="006D2E03">
        <w:rPr>
          <w:rFonts w:ascii="GHEA Grapalat" w:hAnsi="GHEA Grapalat" w:cs="Sylfaen"/>
          <w:szCs w:val="24"/>
        </w:rPr>
        <w:t xml:space="preserve"> «</w:t>
      </w:r>
      <w:r w:rsidR="001A2D2C">
        <w:rPr>
          <w:rFonts w:ascii="GHEA Grapalat" w:hAnsi="GHEA Grapalat" w:cs="Sylfaen"/>
          <w:szCs w:val="24"/>
        </w:rPr>
        <w:t>1</w:t>
      </w:r>
      <w:r w:rsidR="009623D4">
        <w:rPr>
          <w:rFonts w:ascii="GHEA Grapalat" w:hAnsi="GHEA Grapalat" w:cs="Sylfaen"/>
          <w:szCs w:val="24"/>
        </w:rPr>
        <w:t>0</w:t>
      </w:r>
      <w:r w:rsidR="001A2D2C">
        <w:rPr>
          <w:rFonts w:ascii="GHEA Grapalat" w:hAnsi="GHEA Grapalat" w:cs="Sylfaen"/>
          <w:szCs w:val="24"/>
        </w:rPr>
        <w:t>.00</w:t>
      </w:r>
      <w:r w:rsidR="0056702B" w:rsidRPr="006D2E03">
        <w:rPr>
          <w:rFonts w:ascii="GHEA Grapalat" w:hAnsi="GHEA Grapalat" w:cs="Sylfaen"/>
          <w:szCs w:val="24"/>
        </w:rPr>
        <w:t>»-</w:t>
      </w:r>
      <w:r w:rsidR="0056702B" w:rsidRPr="006D2E03">
        <w:rPr>
          <w:rFonts w:ascii="GHEA Grapalat" w:hAnsi="GHEA Grapalat" w:cs="Sylfaen"/>
          <w:szCs w:val="24"/>
          <w:lang w:val="en-US"/>
        </w:rPr>
        <w:t>ի</w:t>
      </w:r>
      <w:r w:rsidR="0056702B" w:rsidRPr="006D2E03">
        <w:rPr>
          <w:rFonts w:ascii="GHEA Grapalat" w:hAnsi="GHEA Grapalat" w:cs="Sylfaen"/>
          <w:szCs w:val="24"/>
          <w:lang w:val="ru-RU"/>
        </w:rPr>
        <w:t>ն։</w:t>
      </w:r>
      <w:r w:rsidR="0056702B"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5E4A3A2C"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C57E35D"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C6B75">
        <w:rPr>
          <w:rFonts w:ascii="GHEA Grapalat" w:hAnsi="GHEA Grapalat" w:cs="Sylfaen"/>
          <w:i w:val="0"/>
          <w:szCs w:val="24"/>
          <w:lang w:val="af-ZA"/>
        </w:rPr>
        <w:t>ԿԲ</w:t>
      </w:r>
      <w:r w:rsidR="00F11794"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60A6846C"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lastRenderedPageBreak/>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933C6B7" w14:textId="77777777" w:rsidR="008C6B75" w:rsidRDefault="00A150A9" w:rsidP="008C6B75">
      <w:pPr>
        <w:pStyle w:val="23"/>
        <w:spacing w:line="240" w:lineRule="auto"/>
        <w:ind w:firstLine="567"/>
        <w:rPr>
          <w:rFonts w:ascii="GHEA Grapalat" w:hAnsi="GHEA Grapalat" w:cs="Sylfaen"/>
          <w:color w:val="FFFFFF"/>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p>
    <w:p w14:paraId="1BC7265B" w14:textId="7CF18978" w:rsidR="00583092" w:rsidRPr="00A71D81" w:rsidRDefault="00A150A9" w:rsidP="008C6B75">
      <w:pPr>
        <w:pStyle w:val="23"/>
        <w:spacing w:line="240" w:lineRule="auto"/>
        <w:ind w:firstLine="567"/>
        <w:rPr>
          <w:rFonts w:ascii="GHEA Grapalat" w:hAnsi="GHEA Grapalat"/>
          <w:lang w:eastAsia="x-none"/>
        </w:rPr>
      </w:pPr>
      <w:r w:rsidRPr="00A71D81">
        <w:rPr>
          <w:rFonts w:ascii="GHEA Grapalat" w:hAnsi="GHEA Grapalat"/>
          <w:lang w:eastAsia="x-none"/>
        </w:rPr>
        <w:t>8</w:t>
      </w:r>
      <w:r w:rsidR="009E35C5" w:rsidRPr="00A71D81">
        <w:rPr>
          <w:rFonts w:ascii="GHEA Grapalat" w:hAnsi="GHEA Grapalat"/>
          <w:lang w:eastAsia="x-none"/>
        </w:rPr>
        <w:t>.</w:t>
      </w:r>
      <w:r w:rsidR="00436F47" w:rsidRPr="00A71D81">
        <w:rPr>
          <w:rFonts w:ascii="GHEA Grapalat" w:hAnsi="GHEA Grapalat"/>
          <w:lang w:eastAsia="x-none"/>
        </w:rPr>
        <w:t xml:space="preserve">19 </w:t>
      </w:r>
      <w:r w:rsidR="00583092" w:rsidRPr="00A71D81">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lang w:eastAsia="x-none"/>
        </w:rPr>
        <w:t xml:space="preserve">ի որոշմամբ </w:t>
      </w:r>
      <w:r w:rsidR="00583092" w:rsidRPr="00A71D81">
        <w:rPr>
          <w:rFonts w:ascii="GHEA Grapalat" w:hAnsi="GHEA Grapalat"/>
          <w:lang w:eastAsia="x-none"/>
        </w:rPr>
        <w:t>ընտրված մասնակ</w:t>
      </w:r>
      <w:r w:rsidR="002E0966" w:rsidRPr="00A71D81">
        <w:rPr>
          <w:rFonts w:ascii="GHEA Grapalat" w:hAnsi="GHEA Grapalat"/>
          <w:lang w:eastAsia="x-none"/>
        </w:rPr>
        <w:t xml:space="preserve">ից է ճանաչվում հաջորդող տեղ զբաղեցրած մասնակիցը՝ </w:t>
      </w:r>
      <w:r w:rsidR="00583092" w:rsidRPr="00A71D81">
        <w:rPr>
          <w:rFonts w:ascii="GHEA Grapalat" w:hAnsi="GHEA Grapalat"/>
          <w:lang w:eastAsia="x-none"/>
        </w:rPr>
        <w:t xml:space="preserve">սույն </w:t>
      </w:r>
      <w:r w:rsidR="00583092" w:rsidRPr="00A71D81">
        <w:rPr>
          <w:rFonts w:ascii="GHEA Grapalat" w:hAnsi="GHEA Grapalat"/>
          <w:lang w:val="hy-AM" w:eastAsia="x-none"/>
        </w:rPr>
        <w:t>հրավեր</w:t>
      </w:r>
      <w:r w:rsidR="00537173" w:rsidRPr="00A71D81">
        <w:rPr>
          <w:rFonts w:ascii="GHEA Grapalat" w:hAnsi="GHEA Grapalat"/>
          <w:lang w:val="hy-AM" w:eastAsia="x-none"/>
        </w:rPr>
        <w:t>ի 1-ին մասի 8.1</w:t>
      </w:r>
      <w:r w:rsidR="00CD1E70" w:rsidRPr="00A71D81">
        <w:rPr>
          <w:rFonts w:ascii="GHEA Grapalat" w:hAnsi="GHEA Grapalat"/>
          <w:lang w:val="hy-AM" w:eastAsia="x-none"/>
        </w:rPr>
        <w:t>2</w:t>
      </w:r>
      <w:r w:rsidR="00537173" w:rsidRPr="00A71D81">
        <w:rPr>
          <w:rFonts w:ascii="GHEA Grapalat" w:hAnsi="GHEA Grapalat"/>
          <w:lang w:val="hy-AM" w:eastAsia="x-none"/>
        </w:rPr>
        <w:t>-ից 8.</w:t>
      </w:r>
      <w:r w:rsidR="00CD1E70" w:rsidRPr="00A71D81">
        <w:rPr>
          <w:rFonts w:ascii="GHEA Grapalat" w:hAnsi="GHEA Grapalat"/>
          <w:lang w:val="hy-AM" w:eastAsia="x-none"/>
        </w:rPr>
        <w:t>1</w:t>
      </w:r>
      <w:r w:rsidR="00A5501E" w:rsidRPr="00A71D81">
        <w:rPr>
          <w:rFonts w:ascii="GHEA Grapalat" w:hAnsi="GHEA Grapalat"/>
          <w:lang w:val="hy-AM" w:eastAsia="x-none"/>
        </w:rPr>
        <w:t>8</w:t>
      </w:r>
      <w:r w:rsidR="00537173" w:rsidRPr="00A71D81">
        <w:rPr>
          <w:rFonts w:ascii="GHEA Grapalat" w:hAnsi="GHEA Grapalat"/>
          <w:lang w:val="hy-AM" w:eastAsia="x-none"/>
        </w:rPr>
        <w:t>-րդ կետերով սահմանված ընթացակարգ</w:t>
      </w:r>
      <w:r w:rsidR="002E0966" w:rsidRPr="00A71D81">
        <w:rPr>
          <w:rFonts w:ascii="GHEA Grapalat" w:hAnsi="GHEA Grapalat"/>
          <w:lang w:val="hy-AM" w:eastAsia="x-none"/>
        </w:rPr>
        <w:t>ի կիրառմամբ</w:t>
      </w:r>
      <w:r w:rsidR="00583092" w:rsidRPr="00A71D81">
        <w:rPr>
          <w:rFonts w:ascii="GHEA Grapalat" w:hAnsi="GHEA Grapalat"/>
          <w:lang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C0CF362"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C6B75">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lastRenderedPageBreak/>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CA244F4"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752E2D1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D61025">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D61025" w:rsidRPr="008B7DA4">
        <w:rPr>
          <w:rFonts w:ascii="GHEA Grapalat" w:hAnsi="GHEA Grapalat" w:cs="Arial"/>
          <w:sz w:val="20"/>
          <w:lang w:val="hy-AM"/>
        </w:rPr>
        <w:t>:</w:t>
      </w:r>
    </w:p>
    <w:p w14:paraId="4A8113F6" w14:textId="0AAA2FBF"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3B4AB6E"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AC69E2" w:rsidRDefault="00F562EA" w:rsidP="00AC69E2">
      <w:pPr>
        <w:ind w:firstLine="567"/>
        <w:jc w:val="both"/>
        <w:rPr>
          <w:rFonts w:ascii="GHEA Grapalat" w:hAnsi="GHEA Grapalat" w:cs="Arial"/>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C69E2">
        <w:rPr>
          <w:rFonts w:ascii="GHEA Grapalat" w:hAnsi="GHEA Grapalat" w:cs="Arial"/>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C69E2">
        <w:rPr>
          <w:rFonts w:ascii="GHEA Grapalat" w:hAnsi="GHEA Grapalat" w:cs="Arial"/>
          <w:sz w:val="20"/>
          <w:lang w:val="hy-AM"/>
        </w:rPr>
        <w:t xml:space="preserve">ներկայացված չափաբաժինների գնման գների հանրագումարի նկատմամբ՝ հաշվի առնելով Կարգի 32-րդ կետի 9-րդ ենթակետի պահանջները: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 xml:space="preserve">ամբողջական </w:t>
      </w:r>
      <w:r w:rsidR="00543250" w:rsidRPr="006D2E03">
        <w:rPr>
          <w:rFonts w:ascii="GHEA Grapalat" w:hAnsi="GHEA Grapalat" w:cs="Arial"/>
          <w:sz w:val="20"/>
          <w:lang w:val="hy-AM"/>
        </w:rPr>
        <w:lastRenderedPageBreak/>
        <w:t>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0EB431D3" w14:textId="77777777" w:rsidR="00AC69E2" w:rsidRPr="008B7DA4"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իրականացնող</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լիազորված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մարմնի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ղեկավարի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իսկ</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հիմնադրամների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դեպքում</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հոգաբարձուների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խորհրդի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որոշման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վր</w:t>
      </w:r>
      <w:r w:rsidR="00AC69E2">
        <w:rPr>
          <w:rFonts w:ascii="GHEA Grapalat" w:hAnsi="GHEA Grapalat" w:cs="Sylfaen"/>
          <w:sz w:val="20"/>
        </w:rPr>
        <w:t>ա</w:t>
      </w:r>
      <w:proofErr w:type="spellEnd"/>
    </w:p>
    <w:p w14:paraId="20727E1B" w14:textId="46BAFE22"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32FEAFA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AC69E2">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5F99CDB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2A74CDC1"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0B49C74F"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00FA0555">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9BCF366"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61F6">
        <w:rPr>
          <w:rFonts w:ascii="GHEA Grapalat" w:hAnsi="GHEA Grapalat"/>
          <w:sz w:val="20"/>
          <w:szCs w:val="20"/>
          <w:lang w:val="es-ES"/>
        </w:rPr>
        <w:t xml:space="preserve">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0E8F415A" w:rsidR="00E74BF6" w:rsidRPr="00A71D81" w:rsidRDefault="006C3873" w:rsidP="008A4508">
      <w:pPr>
        <w:pStyle w:val="norm"/>
        <w:spacing w:line="240" w:lineRule="auto"/>
        <w:ind w:firstLine="284"/>
        <w:jc w:val="center"/>
        <w:rPr>
          <w:rFonts w:ascii="GHEA Grapalat" w:hAnsi="GHEA Grapalat" w:cs="Sylfaen"/>
          <w:b/>
          <w:sz w:val="20"/>
          <w:lang w:val="es-ES"/>
        </w:rPr>
      </w:pPr>
      <w:r w:rsidRPr="00A71D81">
        <w:rPr>
          <w:rFonts w:ascii="GHEA Grapalat" w:hAnsi="GHEA Grapalat" w:cs="Sylfaen"/>
          <w:b/>
          <w:sz w:val="20"/>
          <w:lang w:val="es-ES"/>
        </w:rPr>
        <w:br w:type="page"/>
      </w:r>
    </w:p>
    <w:p w14:paraId="1E44A72A" w14:textId="77777777" w:rsidR="00C80102" w:rsidRDefault="00C80102" w:rsidP="00EF3662">
      <w:pPr>
        <w:pStyle w:val="norm"/>
        <w:spacing w:line="240" w:lineRule="auto"/>
        <w:ind w:firstLine="284"/>
        <w:jc w:val="right"/>
        <w:rPr>
          <w:rFonts w:ascii="GHEA Grapalat" w:hAnsi="GHEA Grapalat" w:cs="Sylfaen"/>
          <w:b/>
          <w:sz w:val="20"/>
          <w:lang w:val="es-ES"/>
        </w:rPr>
      </w:pPr>
    </w:p>
    <w:p w14:paraId="777488CE" w14:textId="29A44700"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2E4C65C1"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917712">
        <w:rPr>
          <w:rFonts w:ascii="GHEA Grapalat" w:hAnsi="GHEA Grapalat"/>
          <w:b/>
          <w:lang w:val="es-ES"/>
        </w:rPr>
        <w:t>ԱՄՄՄԴ-ԳՀԱՊՁԲ-2026/01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92D57F1" w:rsidR="00B2572B" w:rsidRPr="00A71D81" w:rsidRDefault="0056702B"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6E83D91" w:rsidR="00B2572B" w:rsidRPr="00A71D81" w:rsidRDefault="0056702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4AA488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17712">
        <w:rPr>
          <w:rFonts w:ascii="GHEA Grapalat" w:hAnsi="GHEA Grapalat"/>
          <w:sz w:val="20"/>
          <w:szCs w:val="20"/>
          <w:lang w:val="es-ES"/>
        </w:rPr>
        <w:t>ԱՄՄՄԴ-ԳՀԱՊՁԲ-2026/01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4E795CD" w:rsidR="00B2572B" w:rsidRPr="00A71D81" w:rsidRDefault="0056702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00CBF4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17712">
        <w:rPr>
          <w:rFonts w:ascii="GHEA Grapalat" w:hAnsi="GHEA Grapalat" w:cs="Arial"/>
          <w:sz w:val="20"/>
          <w:szCs w:val="20"/>
          <w:lang w:val="es-ES"/>
        </w:rPr>
        <w:t>ԱՄՄՄԴ-ԳՀԱՊՁԲ-2026/01</w:t>
      </w:r>
      <w:r w:rsidRPr="00AE74A0">
        <w:rPr>
          <w:rFonts w:ascii="GHEA Grapalat" w:hAnsi="GHEA Grapalat" w:cs="Arial"/>
          <w:sz w:val="20"/>
          <w:szCs w:val="20"/>
          <w:lang w:val="es-ES"/>
        </w:rPr>
        <w:t xml:space="preserve">»*  ծածկագրով  </w:t>
      </w:r>
      <w:r w:rsidR="0056702B">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1"/>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0C964BC3"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917712">
        <w:rPr>
          <w:rFonts w:ascii="GHEA Grapalat" w:hAnsi="GHEA Grapalat" w:cs="Sylfaen"/>
          <w:sz w:val="22"/>
          <w:szCs w:val="22"/>
          <w:lang w:val="hy-AM"/>
        </w:rPr>
        <w:t>ԱՄՄՄԴ-ԳՀԱՊՁԲ-2026/01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6702B">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2"/>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E233AF3"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17712">
        <w:rPr>
          <w:rFonts w:ascii="GHEA Grapalat" w:hAnsi="GHEA Grapalat"/>
          <w:b/>
          <w:lang w:val="hy-AM"/>
        </w:rPr>
        <w:t>ԱՄՄՄԴ-ԳՀԱՊՁԲ-2026/01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7405AAD7" w:rsidR="000B1088" w:rsidRPr="00A71D81" w:rsidRDefault="0056702B"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177A16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17712">
        <w:rPr>
          <w:rFonts w:ascii="GHEA Grapalat" w:hAnsi="GHEA Grapalat" w:cs="Arial"/>
          <w:sz w:val="20"/>
          <w:szCs w:val="20"/>
          <w:lang w:val="es-ES"/>
        </w:rPr>
        <w:t>ԱՄՄՄԴ-ԳՀԱՊՁԲ-2026/01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C186DE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6702B">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8A4508">
      <w:pPr>
        <w:pStyle w:val="31"/>
        <w:spacing w:line="240" w:lineRule="auto"/>
        <w:ind w:firstLine="0"/>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FC96B0C"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17712">
        <w:rPr>
          <w:rFonts w:ascii="GHEA Grapalat" w:hAnsi="GHEA Grapalat"/>
          <w:b/>
          <w:lang w:val="hy-AM"/>
        </w:rPr>
        <w:t>ԱՄՄՄԴ-ԳՀԱՊՁԲ-2026/01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D2C8887" w:rsidR="00BF1194" w:rsidRPr="00A71D81" w:rsidRDefault="0056702B"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Կազմակերպության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FA0555" w14:paraId="75CAFB21" w14:textId="77777777" w:rsidTr="003465D8">
        <w:tc>
          <w:tcPr>
            <w:tcW w:w="2836" w:type="dxa"/>
            <w:shd w:val="clear" w:color="auto" w:fill="D9E2F3"/>
            <w:vAlign w:val="center"/>
          </w:tcPr>
          <w:p w14:paraId="6CF02B8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54C3C78B" w14:textId="77777777" w:rsidR="00BF1194" w:rsidRPr="00FA0555" w:rsidRDefault="00BF1194" w:rsidP="00FA0555">
            <w:pPr>
              <w:rPr>
                <w:rFonts w:ascii="GHEA Grapalat" w:eastAsia="GHEA Grapalat" w:hAnsi="GHEA Grapalat" w:cs="GHEA Grapalat"/>
                <w:sz w:val="20"/>
                <w:szCs w:val="20"/>
              </w:rPr>
            </w:pPr>
          </w:p>
        </w:tc>
      </w:tr>
      <w:tr w:rsidR="00BF1194" w:rsidRPr="00FA0555" w14:paraId="0EFE8EE4" w14:textId="77777777" w:rsidTr="003465D8">
        <w:tc>
          <w:tcPr>
            <w:tcW w:w="2836" w:type="dxa"/>
            <w:shd w:val="clear" w:color="auto" w:fill="D9E2F3"/>
            <w:vAlign w:val="center"/>
          </w:tcPr>
          <w:p w14:paraId="071126D0"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p>
        </w:tc>
        <w:tc>
          <w:tcPr>
            <w:tcW w:w="6180" w:type="dxa"/>
            <w:vAlign w:val="center"/>
          </w:tcPr>
          <w:p w14:paraId="380ABCED" w14:textId="77777777" w:rsidR="00BF1194" w:rsidRPr="00FA0555" w:rsidRDefault="00BF1194" w:rsidP="00FA0555">
            <w:pPr>
              <w:rPr>
                <w:rFonts w:ascii="GHEA Grapalat" w:eastAsia="GHEA Grapalat" w:hAnsi="GHEA Grapalat" w:cs="GHEA Grapalat"/>
                <w:sz w:val="20"/>
                <w:szCs w:val="20"/>
              </w:rPr>
            </w:pPr>
          </w:p>
        </w:tc>
      </w:tr>
      <w:tr w:rsidR="00BF1194" w:rsidRPr="00FA0555" w14:paraId="401CF417" w14:textId="77777777" w:rsidTr="003465D8">
        <w:tc>
          <w:tcPr>
            <w:tcW w:w="2836" w:type="dxa"/>
            <w:shd w:val="clear" w:color="auto" w:fill="D9E2F3"/>
            <w:vAlign w:val="center"/>
          </w:tcPr>
          <w:p w14:paraId="56BC7C8B"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համարը</w:t>
            </w:r>
            <w:proofErr w:type="spellEnd"/>
          </w:p>
        </w:tc>
        <w:tc>
          <w:tcPr>
            <w:tcW w:w="6180" w:type="dxa"/>
            <w:vAlign w:val="center"/>
          </w:tcPr>
          <w:p w14:paraId="1802D7C9" w14:textId="77777777" w:rsidR="00BF1194" w:rsidRPr="00FA0555" w:rsidRDefault="00BF1194" w:rsidP="00FA0555">
            <w:pPr>
              <w:rPr>
                <w:rFonts w:ascii="GHEA Grapalat" w:eastAsia="GHEA Grapalat" w:hAnsi="GHEA Grapalat" w:cs="GHEA Grapalat"/>
                <w:sz w:val="20"/>
                <w:szCs w:val="20"/>
              </w:rPr>
            </w:pPr>
          </w:p>
        </w:tc>
      </w:tr>
      <w:tr w:rsidR="00BF1194" w:rsidRPr="00FA0555" w14:paraId="0631A8EE" w14:textId="77777777" w:rsidTr="003465D8">
        <w:tc>
          <w:tcPr>
            <w:tcW w:w="2836" w:type="dxa"/>
            <w:shd w:val="clear" w:color="auto" w:fill="D9E2F3"/>
            <w:vAlign w:val="center"/>
          </w:tcPr>
          <w:p w14:paraId="31CCE76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80" w:type="dxa"/>
            <w:vAlign w:val="center"/>
          </w:tcPr>
          <w:p w14:paraId="1CD72EF8" w14:textId="77777777" w:rsidR="00BF1194" w:rsidRPr="00FA0555" w:rsidRDefault="00BF1194" w:rsidP="00FA0555">
            <w:pPr>
              <w:rPr>
                <w:rFonts w:ascii="GHEA Grapalat" w:eastAsia="GHEA Grapalat" w:hAnsi="GHEA Grapalat" w:cs="GHEA Grapalat"/>
                <w:sz w:val="20"/>
                <w:szCs w:val="20"/>
              </w:rPr>
            </w:pPr>
          </w:p>
        </w:tc>
      </w:tr>
      <w:tr w:rsidR="00BF1194" w:rsidRPr="00FA0555" w14:paraId="55BA773D" w14:textId="77777777" w:rsidTr="003465D8">
        <w:tc>
          <w:tcPr>
            <w:tcW w:w="2836" w:type="dxa"/>
            <w:shd w:val="clear" w:color="auto" w:fill="D9E2F3"/>
            <w:vAlign w:val="center"/>
          </w:tcPr>
          <w:p w14:paraId="3A2A54DB"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հասցեն</w:t>
            </w:r>
            <w:proofErr w:type="spellEnd"/>
          </w:p>
        </w:tc>
        <w:tc>
          <w:tcPr>
            <w:tcW w:w="6180" w:type="dxa"/>
            <w:vAlign w:val="center"/>
          </w:tcPr>
          <w:p w14:paraId="05061759" w14:textId="77777777" w:rsidR="00BF1194" w:rsidRPr="00FA0555" w:rsidRDefault="00BF1194" w:rsidP="00FA0555">
            <w:pPr>
              <w:rPr>
                <w:rFonts w:ascii="GHEA Grapalat" w:eastAsia="GHEA Grapalat" w:hAnsi="GHEA Grapalat" w:cs="GHEA Grapalat"/>
                <w:sz w:val="20"/>
                <w:szCs w:val="20"/>
              </w:rPr>
            </w:pPr>
          </w:p>
        </w:tc>
      </w:tr>
      <w:tr w:rsidR="00BF1194" w:rsidRPr="00FA0555" w14:paraId="1784FD9A" w14:textId="77777777" w:rsidTr="003465D8">
        <w:tc>
          <w:tcPr>
            <w:tcW w:w="2836" w:type="dxa"/>
            <w:shd w:val="clear" w:color="auto" w:fill="D9E2F3"/>
            <w:vAlign w:val="center"/>
          </w:tcPr>
          <w:p w14:paraId="6D7D4B0E"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պետությունը</w:t>
            </w:r>
            <w:proofErr w:type="spellEnd"/>
          </w:p>
        </w:tc>
        <w:tc>
          <w:tcPr>
            <w:tcW w:w="6180" w:type="dxa"/>
            <w:vAlign w:val="center"/>
          </w:tcPr>
          <w:p w14:paraId="7AB54780" w14:textId="77777777" w:rsidR="00BF1194" w:rsidRPr="00FA0555" w:rsidRDefault="00BF1194" w:rsidP="00FA0555">
            <w:pPr>
              <w:rPr>
                <w:rFonts w:ascii="GHEA Grapalat" w:eastAsia="GHEA Grapalat" w:hAnsi="GHEA Grapalat" w:cs="GHEA Grapalat"/>
                <w:sz w:val="20"/>
                <w:szCs w:val="20"/>
              </w:rPr>
            </w:pPr>
          </w:p>
        </w:tc>
      </w:tr>
      <w:tr w:rsidR="00BF1194" w:rsidRPr="00FA0555" w14:paraId="07FD708E" w14:textId="77777777" w:rsidTr="003465D8">
        <w:tc>
          <w:tcPr>
            <w:tcW w:w="2836" w:type="dxa"/>
            <w:shd w:val="clear" w:color="auto" w:fill="D9E2F3"/>
            <w:vAlign w:val="center"/>
          </w:tcPr>
          <w:p w14:paraId="6401B969"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Գործադիր</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մարմնի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ղեկավարի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և </w:t>
            </w:r>
            <w:proofErr w:type="spellStart"/>
            <w:r w:rsidRPr="00FA0555">
              <w:rPr>
                <w:rFonts w:ascii="GHEA Grapalat" w:eastAsia="GHEA Grapalat" w:hAnsi="GHEA Grapalat" w:cs="GHEA Grapalat"/>
                <w:color w:val="000000"/>
                <w:sz w:val="20"/>
                <w:szCs w:val="20"/>
              </w:rPr>
              <w:t>ազգանունը</w:t>
            </w:r>
            <w:proofErr w:type="spellEnd"/>
          </w:p>
        </w:tc>
        <w:tc>
          <w:tcPr>
            <w:tcW w:w="6180" w:type="dxa"/>
            <w:vAlign w:val="center"/>
          </w:tcPr>
          <w:p w14:paraId="3132E163" w14:textId="77777777" w:rsidR="00BF1194" w:rsidRPr="00FA0555" w:rsidRDefault="00BF1194" w:rsidP="00FA0555">
            <w:pPr>
              <w:rPr>
                <w:rFonts w:ascii="GHEA Grapalat" w:eastAsia="GHEA Grapalat" w:hAnsi="GHEA Grapalat" w:cs="GHEA Grapalat"/>
                <w:sz w:val="20"/>
                <w:szCs w:val="20"/>
              </w:rPr>
            </w:pPr>
          </w:p>
        </w:tc>
      </w:tr>
    </w:tbl>
    <w:p w14:paraId="20D3A60B"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Հայտարարագիրը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ներկայացնող</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392B157A" w14:textId="77777777" w:rsidTr="003465D8">
        <w:tc>
          <w:tcPr>
            <w:tcW w:w="2835" w:type="dxa"/>
            <w:shd w:val="clear" w:color="auto" w:fill="D9E2F3"/>
            <w:vAlign w:val="center"/>
          </w:tcPr>
          <w:p w14:paraId="7295BF25"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Հայտարարագիրը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ներկայացնող</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անձի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և </w:t>
            </w:r>
            <w:proofErr w:type="spellStart"/>
            <w:r w:rsidRPr="00FA0555">
              <w:rPr>
                <w:rFonts w:ascii="GHEA Grapalat" w:eastAsia="GHEA Grapalat" w:hAnsi="GHEA Grapalat" w:cs="GHEA Grapalat"/>
                <w:color w:val="000000"/>
                <w:sz w:val="20"/>
                <w:szCs w:val="20"/>
              </w:rPr>
              <w:t>ազգանունը</w:t>
            </w:r>
            <w:proofErr w:type="spellEnd"/>
          </w:p>
        </w:tc>
        <w:tc>
          <w:tcPr>
            <w:tcW w:w="6180" w:type="dxa"/>
            <w:vAlign w:val="center"/>
          </w:tcPr>
          <w:p w14:paraId="75D2F5C2" w14:textId="77777777" w:rsidR="00BF1194" w:rsidRPr="00FA0555" w:rsidRDefault="00BF1194" w:rsidP="00FA0555">
            <w:pPr>
              <w:rPr>
                <w:rFonts w:ascii="GHEA Grapalat" w:eastAsia="GHEA Grapalat" w:hAnsi="GHEA Grapalat" w:cs="GHEA Grapalat"/>
                <w:sz w:val="20"/>
                <w:szCs w:val="20"/>
              </w:rPr>
            </w:pPr>
          </w:p>
        </w:tc>
      </w:tr>
      <w:tr w:rsidR="00BF1194" w:rsidRPr="00FA0555" w14:paraId="393C7CC2" w14:textId="77777777" w:rsidTr="003465D8">
        <w:tc>
          <w:tcPr>
            <w:tcW w:w="2835" w:type="dxa"/>
            <w:shd w:val="clear" w:color="auto" w:fill="D9E2F3"/>
            <w:vAlign w:val="center"/>
          </w:tcPr>
          <w:p w14:paraId="44E3C8DB"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Հայտարարագիրը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ներկայացնող</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անձի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պաշտոնը</w:t>
            </w:r>
            <w:proofErr w:type="spellEnd"/>
          </w:p>
        </w:tc>
        <w:tc>
          <w:tcPr>
            <w:tcW w:w="6180" w:type="dxa"/>
            <w:vAlign w:val="center"/>
          </w:tcPr>
          <w:p w14:paraId="719D43BC" w14:textId="77777777" w:rsidR="00BF1194" w:rsidRPr="00FA0555" w:rsidRDefault="00BF1194" w:rsidP="00FA0555">
            <w:pPr>
              <w:rPr>
                <w:rFonts w:ascii="GHEA Grapalat" w:eastAsia="GHEA Grapalat" w:hAnsi="GHEA Grapalat" w:cs="GHEA Grapalat"/>
                <w:sz w:val="20"/>
                <w:szCs w:val="20"/>
              </w:rPr>
            </w:pPr>
          </w:p>
        </w:tc>
      </w:tr>
    </w:tbl>
    <w:p w14:paraId="608AE2E2"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Հայտարարագրի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1264C332" w14:textId="77777777" w:rsidTr="003465D8">
        <w:tc>
          <w:tcPr>
            <w:tcW w:w="2835" w:type="dxa"/>
            <w:shd w:val="clear" w:color="auto" w:fill="D9E2F3"/>
            <w:vAlign w:val="center"/>
          </w:tcPr>
          <w:p w14:paraId="4B2EF216"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Հայտարարագրի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ստորագրման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80" w:type="dxa"/>
            <w:vAlign w:val="center"/>
          </w:tcPr>
          <w:p w14:paraId="630A04BD" w14:textId="77777777" w:rsidR="00BF1194" w:rsidRPr="00FA0555" w:rsidRDefault="00BF1194" w:rsidP="00FA0555">
            <w:pPr>
              <w:rPr>
                <w:rFonts w:ascii="GHEA Grapalat" w:eastAsia="GHEA Grapalat" w:hAnsi="GHEA Grapalat" w:cs="GHEA Grapalat"/>
                <w:sz w:val="20"/>
                <w:szCs w:val="20"/>
              </w:rPr>
            </w:pPr>
          </w:p>
        </w:tc>
      </w:tr>
      <w:tr w:rsidR="00BF1194" w:rsidRPr="00FA0555" w14:paraId="100D6BFC" w14:textId="77777777" w:rsidTr="003465D8">
        <w:tc>
          <w:tcPr>
            <w:tcW w:w="2835" w:type="dxa"/>
            <w:shd w:val="clear" w:color="auto" w:fill="D9E2F3"/>
            <w:vAlign w:val="center"/>
          </w:tcPr>
          <w:p w14:paraId="3EA1044B"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Հայտարարագրի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էջերի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քանակը</w:t>
            </w:r>
            <w:proofErr w:type="spellEnd"/>
          </w:p>
        </w:tc>
        <w:tc>
          <w:tcPr>
            <w:tcW w:w="6180" w:type="dxa"/>
            <w:vAlign w:val="center"/>
          </w:tcPr>
          <w:p w14:paraId="422E94C0" w14:textId="77777777" w:rsidR="00BF1194" w:rsidRPr="00FA0555" w:rsidRDefault="00BF1194" w:rsidP="00FA0555">
            <w:pPr>
              <w:rPr>
                <w:rFonts w:ascii="GHEA Grapalat" w:eastAsia="GHEA Grapalat" w:hAnsi="GHEA Grapalat" w:cs="GHEA Grapalat"/>
                <w:sz w:val="20"/>
                <w:szCs w:val="20"/>
              </w:rPr>
            </w:pPr>
          </w:p>
        </w:tc>
      </w:tr>
      <w:tr w:rsidR="00BF1194" w:rsidRPr="00FA0555" w14:paraId="37163C56" w14:textId="77777777" w:rsidTr="003465D8">
        <w:tc>
          <w:tcPr>
            <w:tcW w:w="2835" w:type="dxa"/>
            <w:shd w:val="clear" w:color="auto" w:fill="D9E2F3"/>
            <w:vAlign w:val="center"/>
          </w:tcPr>
          <w:p w14:paraId="6DF45B0A"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Հայտարարագիրը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ներկայացնող</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անձի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ստորագրությունը</w:t>
            </w:r>
            <w:proofErr w:type="spellEnd"/>
          </w:p>
        </w:tc>
        <w:tc>
          <w:tcPr>
            <w:tcW w:w="6180" w:type="dxa"/>
            <w:vAlign w:val="center"/>
          </w:tcPr>
          <w:p w14:paraId="52558D30" w14:textId="77777777" w:rsidR="00BF1194" w:rsidRPr="00FA0555" w:rsidRDefault="00BF1194" w:rsidP="00FA0555">
            <w:pPr>
              <w:rPr>
                <w:rFonts w:ascii="GHEA Grapalat" w:eastAsia="GHEA Grapalat" w:hAnsi="GHEA Grapalat" w:cs="GHEA Grapalat"/>
                <w:sz w:val="20"/>
                <w:szCs w:val="20"/>
              </w:rPr>
            </w:pPr>
          </w:p>
        </w:tc>
      </w:tr>
    </w:tbl>
    <w:p w14:paraId="6B15772C" w14:textId="77777777" w:rsidR="00BF1194" w:rsidRPr="00FA0555" w:rsidRDefault="00BF1194" w:rsidP="00FA0555">
      <w:pPr>
        <w:rPr>
          <w:rFonts w:ascii="GHEA Grapalat" w:eastAsia="GHEA Grapalat" w:hAnsi="GHEA Grapalat" w:cs="GHEA Grapalat"/>
          <w:sz w:val="20"/>
          <w:szCs w:val="20"/>
        </w:rPr>
      </w:pPr>
    </w:p>
    <w:p w14:paraId="3189BB36" w14:textId="77777777" w:rsidR="00BF1194" w:rsidRPr="00FA0555" w:rsidRDefault="00BF1194" w:rsidP="00FA0555">
      <w:pPr>
        <w:rPr>
          <w:rFonts w:ascii="GHEA Grapalat" w:eastAsia="GHEA Grapalat" w:hAnsi="GHEA Grapalat" w:cs="GHEA Grapalat"/>
          <w:sz w:val="20"/>
          <w:szCs w:val="20"/>
        </w:rPr>
      </w:pPr>
      <w:r w:rsidRPr="00FA0555">
        <w:rPr>
          <w:rFonts w:ascii="GHEA Grapalat" w:hAnsi="GHEA Grapalat"/>
          <w:sz w:val="20"/>
          <w:szCs w:val="20"/>
        </w:rPr>
        <w:br w:type="page"/>
      </w:r>
    </w:p>
    <w:p w14:paraId="0BDFD392" w14:textId="77777777" w:rsidR="00BF1194" w:rsidRPr="00FA0555" w:rsidRDefault="00BF1194" w:rsidP="00FA0555">
      <w:pPr>
        <w:numPr>
          <w:ilvl w:val="0"/>
          <w:numId w:val="28"/>
        </w:numPr>
        <w:pBdr>
          <w:top w:val="nil"/>
          <w:left w:val="nil"/>
          <w:bottom w:val="nil"/>
          <w:right w:val="nil"/>
          <w:between w:val="nil"/>
        </w:pBdr>
        <w:spacing w:line="259" w:lineRule="auto"/>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b/>
          <w:color w:val="000000"/>
          <w:sz w:val="20"/>
          <w:szCs w:val="20"/>
        </w:rPr>
        <w:lastRenderedPageBreak/>
        <w:t>Բաժնետոմսերի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b/>
          <w:color w:val="000000"/>
          <w:sz w:val="20"/>
          <w:szCs w:val="20"/>
        </w:rPr>
        <w:t>ցուցակման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տվյալները</w:t>
      </w:r>
      <w:proofErr w:type="spellEnd"/>
    </w:p>
    <w:p w14:paraId="24C4506C"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Բաժնետոմսերի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ցուցակման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3278EDC0" w14:textId="77777777" w:rsidTr="003465D8">
        <w:tc>
          <w:tcPr>
            <w:tcW w:w="2835" w:type="dxa"/>
            <w:shd w:val="clear" w:color="auto" w:fill="D9E2F3"/>
            <w:vAlign w:val="center"/>
          </w:tcPr>
          <w:p w14:paraId="1A4E048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Ֆոնդային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բորսայի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3E112303" w14:textId="77777777" w:rsidR="00BF1194" w:rsidRPr="00FA0555" w:rsidRDefault="00BF1194" w:rsidP="00FA0555">
            <w:pPr>
              <w:rPr>
                <w:rFonts w:ascii="GHEA Grapalat" w:eastAsia="GHEA Grapalat" w:hAnsi="GHEA Grapalat" w:cs="GHEA Grapalat"/>
                <w:sz w:val="20"/>
                <w:szCs w:val="20"/>
              </w:rPr>
            </w:pPr>
          </w:p>
        </w:tc>
      </w:tr>
      <w:tr w:rsidR="00BF1194" w:rsidRPr="00FA0555" w14:paraId="7289833A" w14:textId="77777777" w:rsidTr="003465D8">
        <w:tc>
          <w:tcPr>
            <w:tcW w:w="2835" w:type="dxa"/>
            <w:shd w:val="clear" w:color="auto" w:fill="D9E2F3"/>
            <w:vAlign w:val="center"/>
          </w:tcPr>
          <w:p w14:paraId="6445B969"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Հղումը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բորսայում</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առկա</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փաստաթղթերին</w:t>
            </w:r>
            <w:proofErr w:type="spellEnd"/>
          </w:p>
        </w:tc>
        <w:tc>
          <w:tcPr>
            <w:tcW w:w="6180" w:type="dxa"/>
            <w:vAlign w:val="center"/>
          </w:tcPr>
          <w:p w14:paraId="61E6E91A" w14:textId="77777777" w:rsidR="00BF1194" w:rsidRPr="00FA0555" w:rsidRDefault="00BF1194" w:rsidP="00FA0555">
            <w:pPr>
              <w:rPr>
                <w:rFonts w:ascii="GHEA Grapalat" w:eastAsia="GHEA Grapalat" w:hAnsi="GHEA Grapalat" w:cs="GHEA Grapalat"/>
                <w:sz w:val="20"/>
                <w:szCs w:val="20"/>
              </w:rPr>
            </w:pPr>
          </w:p>
        </w:tc>
      </w:tr>
    </w:tbl>
    <w:p w14:paraId="207C40C8"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Կազմակերպությունը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վերահսկող</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իրավաբանական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անձի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0F3A6A96" w14:textId="77777777" w:rsidTr="003465D8">
        <w:tc>
          <w:tcPr>
            <w:tcW w:w="2835" w:type="dxa"/>
            <w:shd w:val="clear" w:color="auto" w:fill="D9E2F3"/>
            <w:vAlign w:val="center"/>
          </w:tcPr>
          <w:p w14:paraId="59CE041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4F807CA3" w14:textId="77777777" w:rsidR="00BF1194" w:rsidRPr="00FA0555" w:rsidRDefault="00BF1194" w:rsidP="00FA0555">
            <w:pPr>
              <w:rPr>
                <w:rFonts w:ascii="GHEA Grapalat" w:eastAsia="GHEA Grapalat" w:hAnsi="GHEA Grapalat" w:cs="GHEA Grapalat"/>
                <w:sz w:val="20"/>
                <w:szCs w:val="20"/>
              </w:rPr>
            </w:pPr>
          </w:p>
        </w:tc>
      </w:tr>
      <w:tr w:rsidR="00BF1194" w:rsidRPr="00FA0555" w14:paraId="5B582A8A" w14:textId="77777777" w:rsidTr="003465D8">
        <w:tc>
          <w:tcPr>
            <w:tcW w:w="2835" w:type="dxa"/>
            <w:shd w:val="clear" w:color="auto" w:fill="D9E2F3"/>
            <w:vAlign w:val="center"/>
          </w:tcPr>
          <w:p w14:paraId="4F17A926"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p>
        </w:tc>
        <w:tc>
          <w:tcPr>
            <w:tcW w:w="6180" w:type="dxa"/>
            <w:vAlign w:val="center"/>
          </w:tcPr>
          <w:p w14:paraId="59C0FA88" w14:textId="77777777" w:rsidR="00BF1194" w:rsidRPr="00FA0555" w:rsidRDefault="00BF1194" w:rsidP="00FA0555">
            <w:pPr>
              <w:rPr>
                <w:rFonts w:ascii="GHEA Grapalat" w:eastAsia="GHEA Grapalat" w:hAnsi="GHEA Grapalat" w:cs="GHEA Grapalat"/>
                <w:sz w:val="20"/>
                <w:szCs w:val="20"/>
              </w:rPr>
            </w:pPr>
          </w:p>
        </w:tc>
      </w:tr>
      <w:tr w:rsidR="00BF1194" w:rsidRPr="00FA0555" w14:paraId="51BA351D" w14:textId="77777777" w:rsidTr="003465D8">
        <w:tc>
          <w:tcPr>
            <w:tcW w:w="2835" w:type="dxa"/>
            <w:shd w:val="clear" w:color="auto" w:fill="D9E2F3"/>
            <w:vAlign w:val="center"/>
          </w:tcPr>
          <w:p w14:paraId="6064E8F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համարը</w:t>
            </w:r>
            <w:proofErr w:type="spellEnd"/>
          </w:p>
        </w:tc>
        <w:tc>
          <w:tcPr>
            <w:tcW w:w="6180" w:type="dxa"/>
            <w:vAlign w:val="center"/>
          </w:tcPr>
          <w:p w14:paraId="1A4B3197" w14:textId="77777777" w:rsidR="00BF1194" w:rsidRPr="00FA0555" w:rsidRDefault="00BF1194" w:rsidP="00FA0555">
            <w:pPr>
              <w:rPr>
                <w:rFonts w:ascii="GHEA Grapalat" w:eastAsia="GHEA Grapalat" w:hAnsi="GHEA Grapalat" w:cs="GHEA Grapalat"/>
                <w:sz w:val="20"/>
                <w:szCs w:val="20"/>
              </w:rPr>
            </w:pPr>
          </w:p>
        </w:tc>
      </w:tr>
      <w:tr w:rsidR="00BF1194" w:rsidRPr="00FA0555" w14:paraId="349BFFDE" w14:textId="77777777" w:rsidTr="003465D8">
        <w:tc>
          <w:tcPr>
            <w:tcW w:w="2835" w:type="dxa"/>
            <w:shd w:val="clear" w:color="auto" w:fill="D9E2F3"/>
            <w:vAlign w:val="center"/>
          </w:tcPr>
          <w:p w14:paraId="6F946968"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80" w:type="dxa"/>
            <w:vAlign w:val="center"/>
          </w:tcPr>
          <w:p w14:paraId="2B9CACC0" w14:textId="77777777" w:rsidR="00BF1194" w:rsidRPr="00FA0555" w:rsidRDefault="00BF1194" w:rsidP="00FA0555">
            <w:pPr>
              <w:rPr>
                <w:rFonts w:ascii="GHEA Grapalat" w:eastAsia="GHEA Grapalat" w:hAnsi="GHEA Grapalat" w:cs="GHEA Grapalat"/>
                <w:sz w:val="20"/>
                <w:szCs w:val="20"/>
              </w:rPr>
            </w:pPr>
          </w:p>
        </w:tc>
      </w:tr>
      <w:tr w:rsidR="00BF1194" w:rsidRPr="00FA0555" w14:paraId="5FF0D286" w14:textId="77777777" w:rsidTr="003465D8">
        <w:tc>
          <w:tcPr>
            <w:tcW w:w="2835" w:type="dxa"/>
            <w:shd w:val="clear" w:color="auto" w:fill="D9E2F3"/>
            <w:vAlign w:val="center"/>
          </w:tcPr>
          <w:p w14:paraId="5FB3B160"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հասցեն</w:t>
            </w:r>
            <w:proofErr w:type="spellEnd"/>
          </w:p>
        </w:tc>
        <w:tc>
          <w:tcPr>
            <w:tcW w:w="6180" w:type="dxa"/>
            <w:vAlign w:val="center"/>
          </w:tcPr>
          <w:p w14:paraId="0BA8A5E4" w14:textId="77777777" w:rsidR="00BF1194" w:rsidRPr="00FA0555" w:rsidRDefault="00BF1194" w:rsidP="00FA0555">
            <w:pPr>
              <w:rPr>
                <w:rFonts w:ascii="GHEA Grapalat" w:eastAsia="GHEA Grapalat" w:hAnsi="GHEA Grapalat" w:cs="GHEA Grapalat"/>
                <w:sz w:val="20"/>
                <w:szCs w:val="20"/>
              </w:rPr>
            </w:pPr>
          </w:p>
        </w:tc>
      </w:tr>
      <w:tr w:rsidR="00BF1194" w:rsidRPr="00FA0555" w14:paraId="6AF1B0D7" w14:textId="77777777" w:rsidTr="003465D8">
        <w:tc>
          <w:tcPr>
            <w:tcW w:w="2835" w:type="dxa"/>
            <w:shd w:val="clear" w:color="auto" w:fill="D9E2F3"/>
            <w:vAlign w:val="center"/>
          </w:tcPr>
          <w:p w14:paraId="34C94F7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պետությունը</w:t>
            </w:r>
            <w:proofErr w:type="spellEnd"/>
          </w:p>
        </w:tc>
        <w:tc>
          <w:tcPr>
            <w:tcW w:w="6180" w:type="dxa"/>
            <w:vAlign w:val="center"/>
          </w:tcPr>
          <w:p w14:paraId="29F9B06B" w14:textId="77777777" w:rsidR="00BF1194" w:rsidRPr="00FA0555" w:rsidRDefault="00BF1194" w:rsidP="00FA0555">
            <w:pPr>
              <w:rPr>
                <w:rFonts w:ascii="GHEA Grapalat" w:eastAsia="GHEA Grapalat" w:hAnsi="GHEA Grapalat" w:cs="GHEA Grapalat"/>
                <w:sz w:val="20"/>
                <w:szCs w:val="20"/>
              </w:rPr>
            </w:pPr>
          </w:p>
        </w:tc>
      </w:tr>
      <w:tr w:rsidR="00BF1194" w:rsidRPr="00FA0555" w14:paraId="3ACEAD3F" w14:textId="77777777" w:rsidTr="003465D8">
        <w:tc>
          <w:tcPr>
            <w:tcW w:w="2835" w:type="dxa"/>
            <w:shd w:val="clear" w:color="auto" w:fill="D9E2F3"/>
            <w:vAlign w:val="center"/>
          </w:tcPr>
          <w:p w14:paraId="551A1C3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Գործադիր</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մարմնի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ղեկավարի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և </w:t>
            </w:r>
            <w:proofErr w:type="spellStart"/>
            <w:r w:rsidRPr="00FA0555">
              <w:rPr>
                <w:rFonts w:ascii="GHEA Grapalat" w:eastAsia="GHEA Grapalat" w:hAnsi="GHEA Grapalat" w:cs="GHEA Grapalat"/>
                <w:color w:val="000000"/>
                <w:sz w:val="20"/>
                <w:szCs w:val="20"/>
              </w:rPr>
              <w:t>ազգանունը</w:t>
            </w:r>
            <w:proofErr w:type="spellEnd"/>
          </w:p>
        </w:tc>
        <w:tc>
          <w:tcPr>
            <w:tcW w:w="6180" w:type="dxa"/>
            <w:vAlign w:val="center"/>
          </w:tcPr>
          <w:p w14:paraId="65BA6557" w14:textId="77777777" w:rsidR="00BF1194" w:rsidRPr="00FA0555" w:rsidRDefault="00BF1194" w:rsidP="00FA0555">
            <w:pPr>
              <w:rPr>
                <w:rFonts w:ascii="GHEA Grapalat" w:eastAsia="GHEA Grapalat" w:hAnsi="GHEA Grapalat" w:cs="GHEA Grapalat"/>
                <w:sz w:val="20"/>
                <w:szCs w:val="20"/>
              </w:rPr>
            </w:pPr>
          </w:p>
        </w:tc>
      </w:tr>
    </w:tbl>
    <w:p w14:paraId="25D92048"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iCs/>
          <w:sz w:val="20"/>
          <w:szCs w:val="20"/>
        </w:rPr>
      </w:pPr>
      <w:proofErr w:type="spellStart"/>
      <w:r w:rsidRPr="00FA0555">
        <w:rPr>
          <w:rFonts w:ascii="GHEA Grapalat" w:eastAsia="GHEA Grapalat" w:hAnsi="GHEA Grapalat" w:cs="GHEA Grapalat"/>
          <w:i/>
          <w:iCs/>
          <w:sz w:val="20"/>
          <w:szCs w:val="20"/>
        </w:rPr>
        <w:t>Վերահսկողության</w:t>
      </w:r>
      <w:proofErr w:type="spellEnd"/>
      <w:r w:rsidRPr="00FA0555">
        <w:rPr>
          <w:rFonts w:ascii="GHEA Grapalat" w:eastAsia="GHEA Grapalat" w:hAnsi="GHEA Grapalat" w:cs="GHEA Grapalat"/>
          <w:i/>
          <w:iCs/>
          <w:sz w:val="20"/>
          <w:szCs w:val="20"/>
        </w:rPr>
        <w:t xml:space="preserve"> </w:t>
      </w:r>
      <w:proofErr w:type="spellStart"/>
      <w:r w:rsidRPr="00FA0555">
        <w:rPr>
          <w:rFonts w:ascii="GHEA Grapalat" w:eastAsia="GHEA Grapalat" w:hAnsi="GHEA Grapalat"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A0555" w14:paraId="49EBD4E8" w14:textId="77777777" w:rsidTr="003465D8">
        <w:tc>
          <w:tcPr>
            <w:tcW w:w="2836" w:type="dxa"/>
            <w:shd w:val="clear" w:color="auto" w:fill="D9E2F3"/>
            <w:vAlign w:val="center"/>
          </w:tcPr>
          <w:p w14:paraId="15B82E32"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չափը</w:t>
            </w:r>
            <w:proofErr w:type="spellEnd"/>
            <w:r w:rsidRPr="00FA0555">
              <w:rPr>
                <w:rFonts w:ascii="GHEA Grapalat" w:eastAsia="GHEA Grapalat" w:hAnsi="GHEA Grapalat" w:cs="GHEA Grapalat"/>
                <w:color w:val="000000"/>
                <w:sz w:val="20"/>
                <w:szCs w:val="20"/>
              </w:rPr>
              <w:t xml:space="preserve"> (%)</w:t>
            </w:r>
          </w:p>
        </w:tc>
        <w:tc>
          <w:tcPr>
            <w:tcW w:w="6178" w:type="dxa"/>
            <w:vAlign w:val="center"/>
          </w:tcPr>
          <w:p w14:paraId="55D0E4F1" w14:textId="77777777" w:rsidR="00BF1194" w:rsidRPr="00FA0555" w:rsidRDefault="00BF1194" w:rsidP="00FA0555">
            <w:pPr>
              <w:rPr>
                <w:rFonts w:ascii="GHEA Grapalat" w:eastAsia="GHEA Grapalat" w:hAnsi="GHEA Grapalat" w:cs="GHEA Grapalat"/>
                <w:sz w:val="20"/>
                <w:szCs w:val="20"/>
              </w:rPr>
            </w:pPr>
          </w:p>
        </w:tc>
      </w:tr>
      <w:tr w:rsidR="00BF1194" w:rsidRPr="00FA0555" w14:paraId="20F56F34" w14:textId="77777777" w:rsidTr="003465D8">
        <w:tc>
          <w:tcPr>
            <w:tcW w:w="2836" w:type="dxa"/>
            <w:shd w:val="clear" w:color="auto" w:fill="D9E2F3"/>
            <w:vAlign w:val="center"/>
          </w:tcPr>
          <w:p w14:paraId="77539C93"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6178" w:type="dxa"/>
            <w:vAlign w:val="center"/>
          </w:tcPr>
          <w:p w14:paraId="5DAA9A81" w14:textId="77777777" w:rsidR="00BF1194" w:rsidRPr="00FA0555" w:rsidRDefault="00BF1194" w:rsidP="00FA0555">
            <w:pPr>
              <w:rPr>
                <w:rFonts w:ascii="GHEA Grapalat" w:eastAsia="GHEA Grapalat" w:hAnsi="GHEA Grapalat" w:cs="GHEA Grapalat"/>
                <w:sz w:val="20"/>
                <w:szCs w:val="20"/>
              </w:rPr>
            </w:pPr>
            <w:r w:rsidRPr="00FA0555">
              <w:rPr>
                <w:rFonts w:ascii="MS Gothic" w:eastAsia="MS Gothic" w:hAnsi="MS Gothic" w:cs="GHEA Grapalat" w:hint="eastAsia"/>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p w14:paraId="74F61E4D" w14:textId="77777777" w:rsidR="00BF1194" w:rsidRPr="00FA0555" w:rsidRDefault="00BF1194" w:rsidP="00FA0555">
            <w:pPr>
              <w:rPr>
                <w:rFonts w:ascii="GHEA Grapalat" w:eastAsia="GHEA Grapalat" w:hAnsi="GHEA Grapalat" w:cs="GHEA Grapalat"/>
                <w:sz w:val="20"/>
                <w:szCs w:val="20"/>
              </w:rPr>
            </w:pPr>
            <w:r w:rsidRPr="00FA0555">
              <w:rPr>
                <w:rFonts w:ascii="MS Gothic" w:eastAsia="MS Gothic" w:hAnsi="MS Gothic" w:cs="GHEA Grapalat" w:hint="eastAsia"/>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tc>
      </w:tr>
    </w:tbl>
    <w:p w14:paraId="02B7E1DB" w14:textId="77777777" w:rsidR="00BF1194" w:rsidRPr="00FA0555" w:rsidRDefault="00BF1194" w:rsidP="00FA0555">
      <w:pPr>
        <w:pBdr>
          <w:top w:val="nil"/>
          <w:left w:val="nil"/>
          <w:bottom w:val="nil"/>
          <w:right w:val="nil"/>
          <w:between w:val="nil"/>
        </w:pBdr>
        <w:rPr>
          <w:rFonts w:ascii="GHEA Grapalat" w:eastAsia="GHEA Grapalat" w:hAnsi="GHEA Grapalat" w:cs="GHEA Grapalat"/>
          <w:sz w:val="20"/>
          <w:szCs w:val="20"/>
        </w:rPr>
      </w:pPr>
      <w:r w:rsidRPr="00FA0555">
        <w:rPr>
          <w:rFonts w:ascii="GHEA Grapalat" w:hAnsi="GHEA Grapalat"/>
          <w:sz w:val="20"/>
          <w:szCs w:val="20"/>
        </w:rPr>
        <w:br w:type="page"/>
      </w:r>
    </w:p>
    <w:p w14:paraId="6360385E" w14:textId="77777777" w:rsidR="00BF1194" w:rsidRPr="00FA0555" w:rsidRDefault="00BF1194" w:rsidP="00FA0555">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FA0555">
        <w:rPr>
          <w:rFonts w:ascii="GHEA Grapalat" w:eastAsia="GHEA Grapalat" w:hAnsi="GHEA Grapalat" w:cs="GHEA Grapalat"/>
          <w:b/>
          <w:color w:val="000000"/>
          <w:sz w:val="20"/>
          <w:szCs w:val="20"/>
        </w:rPr>
        <w:lastRenderedPageBreak/>
        <w:t>Պետության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համայնքի</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կամ</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միջազգային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կազմակերպության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մասնակցությունը</w:t>
      </w:r>
      <w:proofErr w:type="spellEnd"/>
    </w:p>
    <w:p w14:paraId="7D5F55A0"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Պետության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կամ</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համայնքի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A0555" w14:paraId="01832CC1" w14:textId="77777777" w:rsidTr="003465D8">
        <w:tc>
          <w:tcPr>
            <w:tcW w:w="2837" w:type="dxa"/>
            <w:shd w:val="clear" w:color="auto" w:fill="D9E2F3"/>
            <w:vAlign w:val="center"/>
          </w:tcPr>
          <w:p w14:paraId="4D64C60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2E0E9BFE" w14:textId="77777777" w:rsidR="00BF1194" w:rsidRPr="00FA0555" w:rsidRDefault="00BF1194" w:rsidP="00FA0555">
            <w:pPr>
              <w:rPr>
                <w:rFonts w:ascii="GHEA Grapalat" w:eastAsia="GHEA Grapalat" w:hAnsi="GHEA Grapalat" w:cs="GHEA Grapalat"/>
                <w:sz w:val="20"/>
                <w:szCs w:val="20"/>
              </w:rPr>
            </w:pPr>
          </w:p>
        </w:tc>
      </w:tr>
      <w:tr w:rsidR="00BF1194" w:rsidRPr="00FA0555" w14:paraId="31135B36" w14:textId="77777777" w:rsidTr="003465D8">
        <w:tc>
          <w:tcPr>
            <w:tcW w:w="2837" w:type="dxa"/>
            <w:shd w:val="clear" w:color="auto" w:fill="D9E2F3"/>
            <w:vAlign w:val="center"/>
          </w:tcPr>
          <w:p w14:paraId="2058948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Համայնքի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01478DB0" w14:textId="77777777" w:rsidR="00BF1194" w:rsidRPr="00FA0555" w:rsidRDefault="00BF1194" w:rsidP="00FA0555">
            <w:pPr>
              <w:rPr>
                <w:rFonts w:ascii="GHEA Grapalat" w:eastAsia="GHEA Grapalat" w:hAnsi="GHEA Grapalat" w:cs="GHEA Grapalat"/>
                <w:sz w:val="20"/>
                <w:szCs w:val="20"/>
              </w:rPr>
            </w:pPr>
          </w:p>
        </w:tc>
      </w:tr>
      <w:tr w:rsidR="00BF1194" w:rsidRPr="00FA0555" w14:paraId="1FB7A5DE" w14:textId="77777777" w:rsidTr="003465D8">
        <w:tc>
          <w:tcPr>
            <w:tcW w:w="2837" w:type="dxa"/>
            <w:shd w:val="clear" w:color="auto" w:fill="D9E2F3"/>
            <w:vAlign w:val="center"/>
          </w:tcPr>
          <w:p w14:paraId="4E9F06A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չափը</w:t>
            </w:r>
            <w:proofErr w:type="spellEnd"/>
            <w:r w:rsidRPr="00FA0555">
              <w:rPr>
                <w:rFonts w:ascii="GHEA Grapalat" w:eastAsia="GHEA Grapalat" w:hAnsi="GHEA Grapalat" w:cs="GHEA Grapalat"/>
                <w:color w:val="000000"/>
                <w:sz w:val="20"/>
                <w:szCs w:val="20"/>
              </w:rPr>
              <w:t xml:space="preserve"> (%)</w:t>
            </w:r>
          </w:p>
        </w:tc>
        <w:tc>
          <w:tcPr>
            <w:tcW w:w="6180" w:type="dxa"/>
            <w:vAlign w:val="center"/>
          </w:tcPr>
          <w:p w14:paraId="45CE8B02" w14:textId="77777777" w:rsidR="00BF1194" w:rsidRPr="00FA0555" w:rsidRDefault="00BF1194" w:rsidP="00FA0555">
            <w:pPr>
              <w:rPr>
                <w:rFonts w:ascii="GHEA Grapalat" w:eastAsia="GHEA Grapalat" w:hAnsi="GHEA Grapalat" w:cs="GHEA Grapalat"/>
                <w:sz w:val="20"/>
                <w:szCs w:val="20"/>
              </w:rPr>
            </w:pPr>
          </w:p>
        </w:tc>
      </w:tr>
      <w:tr w:rsidR="00BF1194" w:rsidRPr="00FA0555" w14:paraId="16032E8E" w14:textId="77777777" w:rsidTr="003465D8">
        <w:tc>
          <w:tcPr>
            <w:tcW w:w="2837" w:type="dxa"/>
            <w:shd w:val="clear" w:color="auto" w:fill="D9E2F3"/>
            <w:vAlign w:val="center"/>
          </w:tcPr>
          <w:p w14:paraId="6362FCD4"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6180" w:type="dxa"/>
            <w:vAlign w:val="center"/>
          </w:tcPr>
          <w:p w14:paraId="678A4048"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p w14:paraId="3DD1003E"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tc>
      </w:tr>
    </w:tbl>
    <w:p w14:paraId="131DC3DF"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Միջազգային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կազմակերպության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A0555" w14:paraId="5418D3CE" w14:textId="77777777" w:rsidTr="003465D8">
        <w:tc>
          <w:tcPr>
            <w:tcW w:w="2837" w:type="dxa"/>
            <w:shd w:val="clear" w:color="auto" w:fill="D9E2F3"/>
            <w:vAlign w:val="center"/>
          </w:tcPr>
          <w:p w14:paraId="77F00405"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Միջազգային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կազմակերպության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4DD734FE" w14:textId="77777777" w:rsidR="00BF1194" w:rsidRPr="00FA0555" w:rsidRDefault="00BF1194" w:rsidP="00FA0555">
            <w:pPr>
              <w:rPr>
                <w:rFonts w:ascii="GHEA Grapalat" w:eastAsia="GHEA Grapalat" w:hAnsi="GHEA Grapalat" w:cs="GHEA Grapalat"/>
                <w:sz w:val="20"/>
                <w:szCs w:val="20"/>
              </w:rPr>
            </w:pPr>
          </w:p>
        </w:tc>
      </w:tr>
      <w:tr w:rsidR="00BF1194" w:rsidRPr="00FA0555" w14:paraId="143EB994" w14:textId="77777777" w:rsidTr="003465D8">
        <w:tc>
          <w:tcPr>
            <w:tcW w:w="2837" w:type="dxa"/>
            <w:shd w:val="clear" w:color="auto" w:fill="D9E2F3"/>
            <w:vAlign w:val="center"/>
          </w:tcPr>
          <w:p w14:paraId="57827661"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Միջազգային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կազմակերպության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p>
        </w:tc>
        <w:tc>
          <w:tcPr>
            <w:tcW w:w="6180" w:type="dxa"/>
            <w:vAlign w:val="center"/>
          </w:tcPr>
          <w:p w14:paraId="43043A55" w14:textId="77777777" w:rsidR="00BF1194" w:rsidRPr="00FA0555" w:rsidRDefault="00BF1194" w:rsidP="00FA0555">
            <w:pPr>
              <w:rPr>
                <w:rFonts w:ascii="GHEA Grapalat" w:eastAsia="GHEA Grapalat" w:hAnsi="GHEA Grapalat" w:cs="GHEA Grapalat"/>
                <w:sz w:val="20"/>
                <w:szCs w:val="20"/>
              </w:rPr>
            </w:pPr>
          </w:p>
        </w:tc>
      </w:tr>
      <w:tr w:rsidR="00BF1194" w:rsidRPr="00FA0555" w14:paraId="44F0C4D1" w14:textId="77777777" w:rsidTr="003465D8">
        <w:tc>
          <w:tcPr>
            <w:tcW w:w="2837" w:type="dxa"/>
            <w:shd w:val="clear" w:color="auto" w:fill="D9E2F3"/>
            <w:vAlign w:val="center"/>
          </w:tcPr>
          <w:p w14:paraId="45622F6B"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չափը</w:t>
            </w:r>
            <w:proofErr w:type="spellEnd"/>
            <w:r w:rsidRPr="00FA0555">
              <w:rPr>
                <w:rFonts w:ascii="GHEA Grapalat" w:eastAsia="GHEA Grapalat" w:hAnsi="GHEA Grapalat" w:cs="GHEA Grapalat"/>
                <w:color w:val="000000"/>
                <w:sz w:val="20"/>
                <w:szCs w:val="20"/>
              </w:rPr>
              <w:t xml:space="preserve"> (%)</w:t>
            </w:r>
          </w:p>
        </w:tc>
        <w:tc>
          <w:tcPr>
            <w:tcW w:w="6180" w:type="dxa"/>
            <w:vAlign w:val="center"/>
          </w:tcPr>
          <w:p w14:paraId="62C1EEBD" w14:textId="77777777" w:rsidR="00BF1194" w:rsidRPr="00FA0555" w:rsidRDefault="00BF1194" w:rsidP="00FA0555">
            <w:pPr>
              <w:rPr>
                <w:rFonts w:ascii="GHEA Grapalat" w:eastAsia="GHEA Grapalat" w:hAnsi="GHEA Grapalat" w:cs="GHEA Grapalat"/>
                <w:sz w:val="20"/>
                <w:szCs w:val="20"/>
              </w:rPr>
            </w:pPr>
          </w:p>
        </w:tc>
      </w:tr>
      <w:tr w:rsidR="00BF1194" w:rsidRPr="00FA0555" w14:paraId="25EBC833" w14:textId="77777777" w:rsidTr="003465D8">
        <w:tc>
          <w:tcPr>
            <w:tcW w:w="2837" w:type="dxa"/>
            <w:shd w:val="clear" w:color="auto" w:fill="D9E2F3"/>
            <w:vAlign w:val="center"/>
          </w:tcPr>
          <w:p w14:paraId="63BB5EF0"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6180" w:type="dxa"/>
            <w:vAlign w:val="center"/>
          </w:tcPr>
          <w:p w14:paraId="2636154D"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p w14:paraId="03DBE4F9"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tc>
      </w:tr>
    </w:tbl>
    <w:p w14:paraId="616C18A7" w14:textId="77777777" w:rsidR="00BF1194" w:rsidRPr="00FA0555" w:rsidRDefault="00BF1194" w:rsidP="00FA0555">
      <w:pPr>
        <w:rPr>
          <w:rFonts w:ascii="GHEA Grapalat" w:eastAsia="GHEA Grapalat" w:hAnsi="GHEA Grapalat" w:cs="GHEA Grapalat"/>
          <w:b/>
          <w:sz w:val="20"/>
          <w:szCs w:val="20"/>
        </w:rPr>
      </w:pPr>
      <w:r w:rsidRPr="00FA0555">
        <w:rPr>
          <w:rFonts w:ascii="GHEA Grapalat" w:hAnsi="GHEA Grapalat"/>
          <w:sz w:val="20"/>
          <w:szCs w:val="20"/>
        </w:rPr>
        <w:br w:type="page"/>
      </w:r>
    </w:p>
    <w:p w14:paraId="0AFAAD7E" w14:textId="77777777" w:rsidR="00BF1194" w:rsidRPr="00FA0555" w:rsidRDefault="00BF1194" w:rsidP="00FA0555">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FA0555">
        <w:rPr>
          <w:rFonts w:ascii="GHEA Grapalat" w:eastAsia="GHEA Grapalat" w:hAnsi="GHEA Grapalat" w:cs="GHEA Grapalat"/>
          <w:b/>
          <w:color w:val="000000"/>
          <w:sz w:val="20"/>
          <w:szCs w:val="20"/>
        </w:rPr>
        <w:lastRenderedPageBreak/>
        <w:t>Իրական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շահառուի</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տվյալները</w:t>
      </w:r>
      <w:proofErr w:type="spellEnd"/>
    </w:p>
    <w:p w14:paraId="4DDE60B0"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Անձի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ինքնությունը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հավաստող</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A0555" w14:paraId="2B72AE27" w14:textId="77777777" w:rsidTr="003465D8">
        <w:tc>
          <w:tcPr>
            <w:tcW w:w="2836" w:type="dxa"/>
            <w:shd w:val="clear" w:color="auto" w:fill="D9E2F3"/>
            <w:vAlign w:val="center"/>
          </w:tcPr>
          <w:p w14:paraId="67301654"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Անունը</w:t>
            </w:r>
            <w:proofErr w:type="spellEnd"/>
          </w:p>
        </w:tc>
        <w:tc>
          <w:tcPr>
            <w:tcW w:w="6178" w:type="dxa"/>
            <w:vAlign w:val="center"/>
          </w:tcPr>
          <w:p w14:paraId="3AD57EEA" w14:textId="77777777" w:rsidR="00BF1194" w:rsidRPr="00FA0555" w:rsidRDefault="00BF1194" w:rsidP="00FA0555">
            <w:pPr>
              <w:rPr>
                <w:rFonts w:ascii="GHEA Grapalat" w:eastAsia="GHEA Grapalat" w:hAnsi="GHEA Grapalat" w:cs="GHEA Grapalat"/>
                <w:sz w:val="20"/>
                <w:szCs w:val="20"/>
              </w:rPr>
            </w:pPr>
          </w:p>
        </w:tc>
      </w:tr>
      <w:tr w:rsidR="00BF1194" w:rsidRPr="00FA0555" w14:paraId="41B3F08A" w14:textId="77777777" w:rsidTr="003465D8">
        <w:tc>
          <w:tcPr>
            <w:tcW w:w="2836" w:type="dxa"/>
            <w:shd w:val="clear" w:color="auto" w:fill="D9E2F3"/>
            <w:vAlign w:val="center"/>
          </w:tcPr>
          <w:p w14:paraId="698FCB28"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Ազգանունը</w:t>
            </w:r>
            <w:proofErr w:type="spellEnd"/>
          </w:p>
        </w:tc>
        <w:tc>
          <w:tcPr>
            <w:tcW w:w="6178" w:type="dxa"/>
            <w:vAlign w:val="center"/>
          </w:tcPr>
          <w:p w14:paraId="4C71B830" w14:textId="77777777" w:rsidR="00BF1194" w:rsidRPr="00FA0555" w:rsidRDefault="00BF1194" w:rsidP="00FA0555">
            <w:pPr>
              <w:rPr>
                <w:rFonts w:ascii="GHEA Grapalat" w:eastAsia="GHEA Grapalat" w:hAnsi="GHEA Grapalat" w:cs="GHEA Grapalat"/>
                <w:sz w:val="20"/>
                <w:szCs w:val="20"/>
              </w:rPr>
            </w:pPr>
          </w:p>
        </w:tc>
      </w:tr>
      <w:tr w:rsidR="00BF1194" w:rsidRPr="00FA0555" w14:paraId="178897E1" w14:textId="77777777" w:rsidTr="003465D8">
        <w:tc>
          <w:tcPr>
            <w:tcW w:w="2836" w:type="dxa"/>
            <w:shd w:val="clear" w:color="auto" w:fill="D9E2F3"/>
            <w:vAlign w:val="center"/>
          </w:tcPr>
          <w:p w14:paraId="2F1FB59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r w:rsidRPr="00FA0555">
              <w:rPr>
                <w:rFonts w:ascii="GHEA Grapalat" w:eastAsia="GHEA Grapalat" w:hAnsi="GHEA Grapalat" w:cs="GHEA Grapalat"/>
                <w:color w:val="000000"/>
                <w:sz w:val="20"/>
                <w:szCs w:val="20"/>
              </w:rPr>
              <w:t>)</w:t>
            </w:r>
          </w:p>
        </w:tc>
        <w:tc>
          <w:tcPr>
            <w:tcW w:w="6178" w:type="dxa"/>
            <w:vAlign w:val="center"/>
          </w:tcPr>
          <w:p w14:paraId="6E85A144" w14:textId="77777777" w:rsidR="00BF1194" w:rsidRPr="00FA0555" w:rsidRDefault="00BF1194" w:rsidP="00FA0555">
            <w:pPr>
              <w:rPr>
                <w:rFonts w:ascii="GHEA Grapalat" w:eastAsia="GHEA Grapalat" w:hAnsi="GHEA Grapalat" w:cs="GHEA Grapalat"/>
                <w:sz w:val="20"/>
                <w:szCs w:val="20"/>
              </w:rPr>
            </w:pPr>
          </w:p>
        </w:tc>
      </w:tr>
      <w:tr w:rsidR="00BF1194" w:rsidRPr="00FA0555" w14:paraId="6E902F68" w14:textId="77777777" w:rsidTr="003465D8">
        <w:tc>
          <w:tcPr>
            <w:tcW w:w="2836" w:type="dxa"/>
            <w:shd w:val="clear" w:color="auto" w:fill="D9E2F3"/>
            <w:vAlign w:val="center"/>
          </w:tcPr>
          <w:p w14:paraId="6E37550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Ազգանունը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r w:rsidRPr="00FA0555">
              <w:rPr>
                <w:rFonts w:ascii="GHEA Grapalat" w:eastAsia="GHEA Grapalat" w:hAnsi="GHEA Grapalat" w:cs="GHEA Grapalat"/>
                <w:color w:val="000000"/>
                <w:sz w:val="20"/>
                <w:szCs w:val="20"/>
              </w:rPr>
              <w:t>)</w:t>
            </w:r>
          </w:p>
        </w:tc>
        <w:tc>
          <w:tcPr>
            <w:tcW w:w="6178" w:type="dxa"/>
            <w:vAlign w:val="center"/>
          </w:tcPr>
          <w:p w14:paraId="5BC6A40B" w14:textId="77777777" w:rsidR="00BF1194" w:rsidRPr="00FA0555" w:rsidRDefault="00BF1194" w:rsidP="00FA0555">
            <w:pPr>
              <w:rPr>
                <w:rFonts w:ascii="GHEA Grapalat" w:eastAsia="GHEA Grapalat" w:hAnsi="GHEA Grapalat" w:cs="GHEA Grapalat"/>
                <w:sz w:val="20"/>
                <w:szCs w:val="20"/>
              </w:rPr>
            </w:pPr>
          </w:p>
        </w:tc>
      </w:tr>
      <w:tr w:rsidR="00BF1194" w:rsidRPr="00FA0555" w14:paraId="2D97D924" w14:textId="77777777" w:rsidTr="003465D8">
        <w:tc>
          <w:tcPr>
            <w:tcW w:w="2836" w:type="dxa"/>
            <w:shd w:val="clear" w:color="auto" w:fill="D9E2F3"/>
            <w:vAlign w:val="center"/>
          </w:tcPr>
          <w:p w14:paraId="2C779AD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Քաղաքացիությունը</w:t>
            </w:r>
            <w:proofErr w:type="spellEnd"/>
          </w:p>
        </w:tc>
        <w:tc>
          <w:tcPr>
            <w:tcW w:w="6178" w:type="dxa"/>
            <w:vAlign w:val="center"/>
          </w:tcPr>
          <w:p w14:paraId="037B55D1" w14:textId="77777777" w:rsidR="00BF1194" w:rsidRPr="00FA0555" w:rsidRDefault="00BF1194" w:rsidP="00FA0555">
            <w:pPr>
              <w:rPr>
                <w:rFonts w:ascii="GHEA Grapalat" w:eastAsia="GHEA Grapalat" w:hAnsi="GHEA Grapalat" w:cs="GHEA Grapalat"/>
                <w:sz w:val="20"/>
                <w:szCs w:val="20"/>
              </w:rPr>
            </w:pPr>
          </w:p>
        </w:tc>
      </w:tr>
      <w:tr w:rsidR="00BF1194" w:rsidRPr="00FA0555" w14:paraId="5946BFB9" w14:textId="77777777" w:rsidTr="003465D8">
        <w:tc>
          <w:tcPr>
            <w:tcW w:w="2836" w:type="dxa"/>
            <w:shd w:val="clear" w:color="auto" w:fill="D9E2F3"/>
            <w:vAlign w:val="center"/>
          </w:tcPr>
          <w:p w14:paraId="357205FB"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Ծննդյան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78" w:type="dxa"/>
            <w:vAlign w:val="center"/>
          </w:tcPr>
          <w:p w14:paraId="725C4818" w14:textId="77777777" w:rsidR="00BF1194" w:rsidRPr="00FA0555" w:rsidRDefault="00BF1194" w:rsidP="00FA0555">
            <w:pPr>
              <w:rPr>
                <w:rFonts w:ascii="GHEA Grapalat" w:eastAsia="GHEA Grapalat" w:hAnsi="GHEA Grapalat" w:cs="GHEA Grapalat"/>
                <w:sz w:val="20"/>
                <w:szCs w:val="20"/>
              </w:rPr>
            </w:pPr>
          </w:p>
        </w:tc>
      </w:tr>
    </w:tbl>
    <w:p w14:paraId="0A35F18E"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Անձը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հաստատող</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A0555" w14:paraId="47759DAB" w14:textId="77777777" w:rsidTr="003465D8">
        <w:tc>
          <w:tcPr>
            <w:tcW w:w="2837" w:type="dxa"/>
            <w:shd w:val="clear" w:color="auto" w:fill="D9E2F3"/>
            <w:vAlign w:val="center"/>
          </w:tcPr>
          <w:p w14:paraId="528083CA"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Փաստաթղթի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6178" w:type="dxa"/>
            <w:vAlign w:val="center"/>
          </w:tcPr>
          <w:p w14:paraId="274CC6DC" w14:textId="77777777" w:rsidR="00BF1194" w:rsidRPr="00FA0555" w:rsidRDefault="00BF1194" w:rsidP="00FA0555">
            <w:pPr>
              <w:rPr>
                <w:rFonts w:ascii="GHEA Grapalat" w:eastAsia="GHEA Grapalat" w:hAnsi="GHEA Grapalat" w:cs="GHEA Grapalat"/>
                <w:sz w:val="20"/>
                <w:szCs w:val="20"/>
              </w:rPr>
            </w:pPr>
          </w:p>
        </w:tc>
      </w:tr>
      <w:tr w:rsidR="00BF1194" w:rsidRPr="00FA0555" w14:paraId="0E60C627" w14:textId="77777777" w:rsidTr="003465D8">
        <w:tc>
          <w:tcPr>
            <w:tcW w:w="2837" w:type="dxa"/>
            <w:shd w:val="clear" w:color="auto" w:fill="D9E2F3"/>
            <w:vAlign w:val="center"/>
          </w:tcPr>
          <w:p w14:paraId="062E885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Փաստաթղթի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համարը</w:t>
            </w:r>
            <w:proofErr w:type="spellEnd"/>
          </w:p>
        </w:tc>
        <w:tc>
          <w:tcPr>
            <w:tcW w:w="6178" w:type="dxa"/>
            <w:vAlign w:val="center"/>
          </w:tcPr>
          <w:p w14:paraId="4231DFBA" w14:textId="77777777" w:rsidR="00BF1194" w:rsidRPr="00FA0555" w:rsidRDefault="00BF1194" w:rsidP="00FA0555">
            <w:pPr>
              <w:rPr>
                <w:rFonts w:ascii="GHEA Grapalat" w:eastAsia="GHEA Grapalat" w:hAnsi="GHEA Grapalat" w:cs="GHEA Grapalat"/>
                <w:sz w:val="20"/>
                <w:szCs w:val="20"/>
              </w:rPr>
            </w:pPr>
          </w:p>
        </w:tc>
      </w:tr>
      <w:tr w:rsidR="00BF1194" w:rsidRPr="00FA0555" w14:paraId="148EAC03" w14:textId="77777777" w:rsidTr="003465D8">
        <w:tc>
          <w:tcPr>
            <w:tcW w:w="2837" w:type="dxa"/>
            <w:shd w:val="clear" w:color="auto" w:fill="D9E2F3"/>
            <w:vAlign w:val="center"/>
          </w:tcPr>
          <w:p w14:paraId="319E8901"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Տրամադրման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78" w:type="dxa"/>
            <w:vAlign w:val="center"/>
          </w:tcPr>
          <w:p w14:paraId="29FAC61A" w14:textId="77777777" w:rsidR="00BF1194" w:rsidRPr="00FA0555" w:rsidRDefault="00BF1194" w:rsidP="00FA0555">
            <w:pPr>
              <w:rPr>
                <w:rFonts w:ascii="GHEA Grapalat" w:eastAsia="GHEA Grapalat" w:hAnsi="GHEA Grapalat" w:cs="GHEA Grapalat"/>
                <w:sz w:val="20"/>
                <w:szCs w:val="20"/>
              </w:rPr>
            </w:pPr>
          </w:p>
        </w:tc>
      </w:tr>
      <w:tr w:rsidR="00BF1194" w:rsidRPr="00FA0555" w14:paraId="3B715294" w14:textId="77777777" w:rsidTr="003465D8">
        <w:tc>
          <w:tcPr>
            <w:tcW w:w="2837" w:type="dxa"/>
            <w:shd w:val="clear" w:color="auto" w:fill="D9E2F3"/>
            <w:vAlign w:val="center"/>
          </w:tcPr>
          <w:p w14:paraId="4069BD64"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Տրամադրող</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մարմինը</w:t>
            </w:r>
            <w:proofErr w:type="spellEnd"/>
          </w:p>
        </w:tc>
        <w:tc>
          <w:tcPr>
            <w:tcW w:w="6178" w:type="dxa"/>
            <w:vAlign w:val="center"/>
          </w:tcPr>
          <w:p w14:paraId="3393780D" w14:textId="77777777" w:rsidR="00BF1194" w:rsidRPr="00FA0555" w:rsidRDefault="00BF1194" w:rsidP="00FA0555">
            <w:pPr>
              <w:rPr>
                <w:rFonts w:ascii="GHEA Grapalat" w:eastAsia="GHEA Grapalat" w:hAnsi="GHEA Grapalat" w:cs="GHEA Grapalat"/>
                <w:sz w:val="20"/>
                <w:szCs w:val="20"/>
              </w:rPr>
            </w:pPr>
          </w:p>
        </w:tc>
      </w:tr>
      <w:tr w:rsidR="00BF1194" w:rsidRPr="00FA0555" w14:paraId="211981C0" w14:textId="77777777" w:rsidTr="003465D8">
        <w:tc>
          <w:tcPr>
            <w:tcW w:w="2837" w:type="dxa"/>
            <w:shd w:val="clear" w:color="auto" w:fill="D9E2F3"/>
            <w:vAlign w:val="center"/>
          </w:tcPr>
          <w:p w14:paraId="0579D907"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FA0555">
              <w:rPr>
                <w:rFonts w:ascii="GHEA Grapalat" w:eastAsia="GHEA Grapalat" w:hAnsi="GHEA Grapalat" w:cs="GHEA Grapalat"/>
                <w:color w:val="000000"/>
                <w:sz w:val="20"/>
                <w:szCs w:val="20"/>
              </w:rPr>
              <w:t xml:space="preserve">ՀԾՀ </w:t>
            </w:r>
            <w:proofErr w:type="spellStart"/>
            <w:r w:rsidRPr="00FA0555">
              <w:rPr>
                <w:rFonts w:ascii="GHEA Grapalat" w:eastAsia="GHEA Grapalat" w:hAnsi="GHEA Grapalat" w:cs="GHEA Grapalat"/>
                <w:color w:val="000000"/>
                <w:sz w:val="20"/>
                <w:szCs w:val="20"/>
              </w:rPr>
              <w:t>կամ</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համարժեք</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համարը</w:t>
            </w:r>
            <w:proofErr w:type="spellEnd"/>
          </w:p>
        </w:tc>
        <w:tc>
          <w:tcPr>
            <w:tcW w:w="6178" w:type="dxa"/>
            <w:vAlign w:val="center"/>
          </w:tcPr>
          <w:p w14:paraId="2E878C2E" w14:textId="77777777" w:rsidR="00BF1194" w:rsidRPr="00FA0555" w:rsidRDefault="00BF1194" w:rsidP="00FA0555">
            <w:pPr>
              <w:rPr>
                <w:rFonts w:ascii="GHEA Grapalat" w:eastAsia="GHEA Grapalat" w:hAnsi="GHEA Grapalat" w:cs="GHEA Grapalat"/>
                <w:sz w:val="20"/>
                <w:szCs w:val="20"/>
              </w:rPr>
            </w:pPr>
          </w:p>
        </w:tc>
      </w:tr>
    </w:tbl>
    <w:p w14:paraId="6A936FB3"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Անձի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հաշվառման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A0555" w14:paraId="3193BFAD" w14:textId="77777777" w:rsidTr="003465D8">
        <w:tc>
          <w:tcPr>
            <w:tcW w:w="2837" w:type="dxa"/>
            <w:shd w:val="clear" w:color="auto" w:fill="D9E2F3"/>
            <w:vAlign w:val="center"/>
          </w:tcPr>
          <w:p w14:paraId="353114C6"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Պետությունը</w:t>
            </w:r>
            <w:proofErr w:type="spellEnd"/>
          </w:p>
        </w:tc>
        <w:tc>
          <w:tcPr>
            <w:tcW w:w="6178" w:type="dxa"/>
            <w:vAlign w:val="center"/>
          </w:tcPr>
          <w:p w14:paraId="36F6B53D" w14:textId="77777777" w:rsidR="00BF1194" w:rsidRPr="00FA0555" w:rsidRDefault="00BF1194" w:rsidP="00FA0555">
            <w:pPr>
              <w:rPr>
                <w:rFonts w:ascii="GHEA Grapalat" w:eastAsia="GHEA Grapalat" w:hAnsi="GHEA Grapalat" w:cs="GHEA Grapalat"/>
                <w:sz w:val="20"/>
                <w:szCs w:val="20"/>
              </w:rPr>
            </w:pPr>
          </w:p>
        </w:tc>
      </w:tr>
      <w:tr w:rsidR="00BF1194" w:rsidRPr="00FA0555" w14:paraId="45F6C86D" w14:textId="77777777" w:rsidTr="003465D8">
        <w:tc>
          <w:tcPr>
            <w:tcW w:w="2837" w:type="dxa"/>
            <w:shd w:val="clear" w:color="auto" w:fill="D9E2F3"/>
            <w:vAlign w:val="center"/>
          </w:tcPr>
          <w:p w14:paraId="0C2D138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Համայնքը</w:t>
            </w:r>
            <w:proofErr w:type="spellEnd"/>
          </w:p>
        </w:tc>
        <w:tc>
          <w:tcPr>
            <w:tcW w:w="6178" w:type="dxa"/>
            <w:vAlign w:val="center"/>
          </w:tcPr>
          <w:p w14:paraId="38523CE4" w14:textId="77777777" w:rsidR="00BF1194" w:rsidRPr="00FA0555" w:rsidRDefault="00BF1194" w:rsidP="00FA0555">
            <w:pPr>
              <w:rPr>
                <w:rFonts w:ascii="GHEA Grapalat" w:eastAsia="GHEA Grapalat" w:hAnsi="GHEA Grapalat" w:cs="GHEA Grapalat"/>
                <w:sz w:val="20"/>
                <w:szCs w:val="20"/>
              </w:rPr>
            </w:pPr>
          </w:p>
        </w:tc>
      </w:tr>
      <w:tr w:rsidR="00BF1194" w:rsidRPr="00FA0555" w14:paraId="1D2B70A3" w14:textId="77777777" w:rsidTr="003465D8">
        <w:tc>
          <w:tcPr>
            <w:tcW w:w="2837" w:type="dxa"/>
            <w:shd w:val="clear" w:color="auto" w:fill="D9E2F3"/>
            <w:vAlign w:val="center"/>
          </w:tcPr>
          <w:p w14:paraId="2773D005"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Վարչատարածքային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միավորը</w:t>
            </w:r>
            <w:proofErr w:type="spellEnd"/>
          </w:p>
        </w:tc>
        <w:tc>
          <w:tcPr>
            <w:tcW w:w="6178" w:type="dxa"/>
            <w:vAlign w:val="center"/>
          </w:tcPr>
          <w:p w14:paraId="2100222A" w14:textId="77777777" w:rsidR="00BF1194" w:rsidRPr="00FA0555" w:rsidRDefault="00BF1194" w:rsidP="00FA0555">
            <w:pPr>
              <w:rPr>
                <w:rFonts w:ascii="GHEA Grapalat" w:eastAsia="GHEA Grapalat" w:hAnsi="GHEA Grapalat" w:cs="GHEA Grapalat"/>
                <w:sz w:val="20"/>
                <w:szCs w:val="20"/>
              </w:rPr>
            </w:pPr>
          </w:p>
        </w:tc>
      </w:tr>
      <w:tr w:rsidR="00BF1194" w:rsidRPr="00FA0555" w14:paraId="5464C7F4" w14:textId="77777777" w:rsidTr="003465D8">
        <w:tc>
          <w:tcPr>
            <w:tcW w:w="2837" w:type="dxa"/>
            <w:shd w:val="clear" w:color="auto" w:fill="D9E2F3"/>
            <w:vAlign w:val="center"/>
          </w:tcPr>
          <w:p w14:paraId="268CECB7"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Փողոցի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շենքը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բնակարանը</w:t>
            </w:r>
            <w:proofErr w:type="spellEnd"/>
          </w:p>
        </w:tc>
        <w:tc>
          <w:tcPr>
            <w:tcW w:w="6178" w:type="dxa"/>
            <w:vAlign w:val="center"/>
          </w:tcPr>
          <w:p w14:paraId="0761F79C" w14:textId="77777777" w:rsidR="00BF1194" w:rsidRPr="00FA0555" w:rsidRDefault="00BF1194" w:rsidP="00FA0555">
            <w:pPr>
              <w:rPr>
                <w:rFonts w:ascii="GHEA Grapalat" w:eastAsia="GHEA Grapalat" w:hAnsi="GHEA Grapalat" w:cs="GHEA Grapalat"/>
                <w:sz w:val="20"/>
                <w:szCs w:val="20"/>
              </w:rPr>
            </w:pPr>
          </w:p>
        </w:tc>
      </w:tr>
    </w:tbl>
    <w:p w14:paraId="3957C2E4"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Անձի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բնակության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A0555" w14:paraId="2168F34D" w14:textId="77777777" w:rsidTr="003465D8">
        <w:tc>
          <w:tcPr>
            <w:tcW w:w="2837" w:type="dxa"/>
            <w:shd w:val="clear" w:color="auto" w:fill="D9E2F3"/>
            <w:vAlign w:val="center"/>
          </w:tcPr>
          <w:p w14:paraId="76DC8A34"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Պետությունը</w:t>
            </w:r>
            <w:proofErr w:type="spellEnd"/>
          </w:p>
        </w:tc>
        <w:tc>
          <w:tcPr>
            <w:tcW w:w="6178" w:type="dxa"/>
            <w:vAlign w:val="center"/>
          </w:tcPr>
          <w:p w14:paraId="05AEE3E1" w14:textId="77777777" w:rsidR="00BF1194" w:rsidRPr="00FA0555" w:rsidRDefault="00BF1194" w:rsidP="00FA0555">
            <w:pPr>
              <w:rPr>
                <w:rFonts w:ascii="GHEA Grapalat" w:eastAsia="GHEA Grapalat" w:hAnsi="GHEA Grapalat" w:cs="GHEA Grapalat"/>
                <w:sz w:val="20"/>
                <w:szCs w:val="20"/>
              </w:rPr>
            </w:pPr>
          </w:p>
        </w:tc>
      </w:tr>
      <w:tr w:rsidR="00BF1194" w:rsidRPr="00FA0555" w14:paraId="65410CE7" w14:textId="77777777" w:rsidTr="003465D8">
        <w:tc>
          <w:tcPr>
            <w:tcW w:w="2837" w:type="dxa"/>
            <w:shd w:val="clear" w:color="auto" w:fill="D9E2F3"/>
            <w:vAlign w:val="center"/>
          </w:tcPr>
          <w:p w14:paraId="524A8C2A"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Համայնքը</w:t>
            </w:r>
            <w:proofErr w:type="spellEnd"/>
          </w:p>
        </w:tc>
        <w:tc>
          <w:tcPr>
            <w:tcW w:w="6178" w:type="dxa"/>
            <w:vAlign w:val="center"/>
          </w:tcPr>
          <w:p w14:paraId="10F01422" w14:textId="77777777" w:rsidR="00BF1194" w:rsidRPr="00FA0555" w:rsidRDefault="00BF1194" w:rsidP="00FA0555">
            <w:pPr>
              <w:rPr>
                <w:rFonts w:ascii="GHEA Grapalat" w:eastAsia="GHEA Grapalat" w:hAnsi="GHEA Grapalat" w:cs="GHEA Grapalat"/>
                <w:sz w:val="20"/>
                <w:szCs w:val="20"/>
              </w:rPr>
            </w:pPr>
          </w:p>
        </w:tc>
      </w:tr>
      <w:tr w:rsidR="00BF1194" w:rsidRPr="00FA0555" w14:paraId="1FEBF2D6" w14:textId="77777777" w:rsidTr="003465D8">
        <w:tc>
          <w:tcPr>
            <w:tcW w:w="2837" w:type="dxa"/>
            <w:shd w:val="clear" w:color="auto" w:fill="D9E2F3"/>
            <w:vAlign w:val="center"/>
          </w:tcPr>
          <w:p w14:paraId="0B98EEBC"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Վարչատարածքային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միավորը</w:t>
            </w:r>
            <w:proofErr w:type="spellEnd"/>
          </w:p>
        </w:tc>
        <w:tc>
          <w:tcPr>
            <w:tcW w:w="6178" w:type="dxa"/>
            <w:vAlign w:val="center"/>
          </w:tcPr>
          <w:p w14:paraId="050B5C98" w14:textId="77777777" w:rsidR="00BF1194" w:rsidRPr="00FA0555" w:rsidRDefault="00BF1194" w:rsidP="00FA0555">
            <w:pPr>
              <w:rPr>
                <w:rFonts w:ascii="GHEA Grapalat" w:eastAsia="GHEA Grapalat" w:hAnsi="GHEA Grapalat" w:cs="GHEA Grapalat"/>
                <w:sz w:val="20"/>
                <w:szCs w:val="20"/>
              </w:rPr>
            </w:pPr>
          </w:p>
        </w:tc>
      </w:tr>
      <w:tr w:rsidR="00BF1194" w:rsidRPr="00FA0555" w14:paraId="55048DED" w14:textId="77777777" w:rsidTr="003465D8">
        <w:tc>
          <w:tcPr>
            <w:tcW w:w="2837" w:type="dxa"/>
            <w:shd w:val="clear" w:color="auto" w:fill="D9E2F3"/>
            <w:vAlign w:val="center"/>
          </w:tcPr>
          <w:p w14:paraId="39CFB76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Փողոցի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շենքը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բնակարանը</w:t>
            </w:r>
            <w:proofErr w:type="spellEnd"/>
          </w:p>
        </w:tc>
        <w:tc>
          <w:tcPr>
            <w:tcW w:w="6178" w:type="dxa"/>
            <w:vAlign w:val="center"/>
          </w:tcPr>
          <w:p w14:paraId="70BB1AEB" w14:textId="77777777" w:rsidR="00BF1194" w:rsidRPr="00FA0555" w:rsidRDefault="00BF1194" w:rsidP="00FA0555">
            <w:pPr>
              <w:rPr>
                <w:rFonts w:ascii="GHEA Grapalat" w:eastAsia="GHEA Grapalat" w:hAnsi="GHEA Grapalat" w:cs="GHEA Grapalat"/>
                <w:sz w:val="20"/>
                <w:szCs w:val="20"/>
              </w:rPr>
            </w:pPr>
          </w:p>
        </w:tc>
      </w:tr>
    </w:tbl>
    <w:p w14:paraId="2AC58DF2" w14:textId="77777777" w:rsidR="00BF1194" w:rsidRPr="00FA0555" w:rsidRDefault="00BF1194" w:rsidP="00FA0555">
      <w:pPr>
        <w:numPr>
          <w:ilvl w:val="1"/>
          <w:numId w:val="28"/>
        </w:numPr>
        <w:pBdr>
          <w:top w:val="nil"/>
          <w:left w:val="nil"/>
          <w:bottom w:val="nil"/>
          <w:right w:val="nil"/>
          <w:between w:val="nil"/>
        </w:pBdr>
        <w:spacing w:line="259" w:lineRule="auto"/>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Իրական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շահառու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հանդիսանալու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հիմքերը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բացառությամբ</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ընդերքօգտագործման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ոլորտի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հաշվետու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կազմակերպությունների</w:t>
      </w:r>
      <w:proofErr w:type="spellEnd"/>
      <w:r w:rsidRPr="00FA0555">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A0555" w14:paraId="67759C6E" w14:textId="77777777" w:rsidTr="003465D8">
        <w:trPr>
          <w:trHeight w:val="924"/>
        </w:trPr>
        <w:tc>
          <w:tcPr>
            <w:tcW w:w="9016" w:type="dxa"/>
            <w:gridSpan w:val="2"/>
            <w:vAlign w:val="center"/>
          </w:tcPr>
          <w:p w14:paraId="77E35660"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ա</w:t>
            </w:r>
            <w:r w:rsidRPr="00FA0555">
              <w:rPr>
                <w:rFonts w:ascii="Cambria Math" w:eastAsia="Cambria Math" w:hAnsi="Cambria Math" w:cs="Cambria Math"/>
                <w:sz w:val="20"/>
                <w:szCs w:val="20"/>
              </w:rPr>
              <w:t>․</w:t>
            </w:r>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տիրապետում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ձայնի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իրավունք</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տվող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բաժնեմասերի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բաժնետոմսերի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փայերի</w:t>
            </w:r>
            <w:proofErr w:type="spellEnd"/>
            <w:r w:rsidRPr="00FA0555">
              <w:rPr>
                <w:rFonts w:ascii="GHEA Grapalat" w:eastAsia="GHEA Grapalat" w:hAnsi="GHEA Grapalat" w:cs="GHEA Grapalat"/>
                <w:sz w:val="20"/>
                <w:szCs w:val="20"/>
              </w:rPr>
              <w:t xml:space="preserve">) 20 և </w:t>
            </w:r>
            <w:proofErr w:type="spellStart"/>
            <w:r w:rsidRPr="00FA0555">
              <w:rPr>
                <w:rFonts w:ascii="GHEA Grapalat" w:eastAsia="GHEA Grapalat" w:hAnsi="GHEA Grapalat" w:cs="GHEA Grapalat"/>
                <w:sz w:val="20"/>
                <w:szCs w:val="20"/>
              </w:rPr>
              <w:t>ավելի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տոկոսին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կերպով</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ունի</w:t>
            </w:r>
            <w:proofErr w:type="spellEnd"/>
            <w:r w:rsidRPr="00FA0555">
              <w:rPr>
                <w:rFonts w:ascii="GHEA Grapalat" w:eastAsia="GHEA Grapalat" w:hAnsi="GHEA Grapalat" w:cs="GHEA Grapalat"/>
                <w:sz w:val="20"/>
                <w:szCs w:val="20"/>
              </w:rPr>
              <w:t xml:space="preserve"> 20 և </w:t>
            </w:r>
            <w:proofErr w:type="spellStart"/>
            <w:r w:rsidRPr="00FA0555">
              <w:rPr>
                <w:rFonts w:ascii="GHEA Grapalat" w:eastAsia="GHEA Grapalat" w:hAnsi="GHEA Grapalat" w:cs="GHEA Grapalat"/>
                <w:sz w:val="20"/>
                <w:szCs w:val="20"/>
              </w:rPr>
              <w:t>ավելի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տոկոս</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կանոնադրական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կապիտալում</w:t>
            </w:r>
            <w:proofErr w:type="spellEnd"/>
          </w:p>
        </w:tc>
      </w:tr>
      <w:tr w:rsidR="00BF1194" w:rsidRPr="00FA0555" w14:paraId="1697FE50" w14:textId="77777777" w:rsidTr="003465D8">
        <w:trPr>
          <w:trHeight w:val="684"/>
        </w:trPr>
        <w:tc>
          <w:tcPr>
            <w:tcW w:w="4508" w:type="dxa"/>
            <w:shd w:val="clear" w:color="auto" w:fill="D9E2F3"/>
            <w:vAlign w:val="center"/>
          </w:tcPr>
          <w:p w14:paraId="25FF1608"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չափը</w:t>
            </w:r>
            <w:proofErr w:type="spellEnd"/>
            <w:r w:rsidRPr="00FA0555">
              <w:rPr>
                <w:rFonts w:ascii="GHEA Grapalat" w:eastAsia="GHEA Grapalat" w:hAnsi="GHEA Grapalat" w:cs="GHEA Grapalat"/>
                <w:color w:val="000000"/>
                <w:sz w:val="20"/>
                <w:szCs w:val="20"/>
              </w:rPr>
              <w:t xml:space="preserve"> (%)</w:t>
            </w:r>
          </w:p>
        </w:tc>
        <w:tc>
          <w:tcPr>
            <w:tcW w:w="4508" w:type="dxa"/>
            <w:shd w:val="clear" w:color="auto" w:fill="FFFFFF"/>
            <w:vAlign w:val="center"/>
          </w:tcPr>
          <w:p w14:paraId="45FD043A" w14:textId="77777777" w:rsidR="00BF1194" w:rsidRPr="00FA0555" w:rsidRDefault="00BF1194" w:rsidP="00FA0555">
            <w:pPr>
              <w:rPr>
                <w:rFonts w:ascii="GHEA Grapalat" w:eastAsia="GHEA Grapalat" w:hAnsi="GHEA Grapalat" w:cs="GHEA Grapalat"/>
                <w:sz w:val="20"/>
                <w:szCs w:val="20"/>
              </w:rPr>
            </w:pPr>
          </w:p>
        </w:tc>
      </w:tr>
      <w:tr w:rsidR="00BF1194" w:rsidRPr="00FA0555" w14:paraId="2E946EF8" w14:textId="77777777" w:rsidTr="003465D8">
        <w:trPr>
          <w:trHeight w:val="1282"/>
        </w:trPr>
        <w:tc>
          <w:tcPr>
            <w:tcW w:w="4508" w:type="dxa"/>
            <w:shd w:val="clear" w:color="auto" w:fill="D9E2F3"/>
            <w:vAlign w:val="center"/>
          </w:tcPr>
          <w:p w14:paraId="60040359"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4508" w:type="dxa"/>
            <w:vAlign w:val="center"/>
          </w:tcPr>
          <w:p w14:paraId="150167B1"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p w14:paraId="71F3BC87"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tc>
      </w:tr>
      <w:tr w:rsidR="00BF1194" w:rsidRPr="00FA0555" w14:paraId="22321BA3" w14:textId="77777777" w:rsidTr="003465D8">
        <w:tc>
          <w:tcPr>
            <w:tcW w:w="9016" w:type="dxa"/>
            <w:gridSpan w:val="2"/>
            <w:vAlign w:val="center"/>
          </w:tcPr>
          <w:p w14:paraId="0F71F78A"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բ</w:t>
            </w:r>
            <w:r w:rsidRPr="00FA0555">
              <w:rPr>
                <w:rFonts w:ascii="Cambria Math" w:eastAsia="Cambria Math" w:hAnsi="Cambria Math" w:cs="Cambria Math"/>
                <w:sz w:val="20"/>
                <w:szCs w:val="20"/>
              </w:rPr>
              <w:t>․</w:t>
            </w:r>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նկատմամբ</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իրականացնում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իրական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փաստացի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վերահսկողություն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այլ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միջոցներով</w:t>
            </w:r>
            <w:proofErr w:type="spellEnd"/>
          </w:p>
        </w:tc>
      </w:tr>
      <w:tr w:rsidR="00BF1194" w:rsidRPr="00FA0555" w14:paraId="791CCEC7" w14:textId="77777777" w:rsidTr="003465D8">
        <w:tc>
          <w:tcPr>
            <w:tcW w:w="9016" w:type="dxa"/>
            <w:gridSpan w:val="2"/>
            <w:vAlign w:val="center"/>
          </w:tcPr>
          <w:p w14:paraId="775B0006"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lastRenderedPageBreak/>
              <w:t>☐</w:t>
            </w:r>
            <w:r w:rsidRPr="00FA0555">
              <w:rPr>
                <w:rFonts w:ascii="GHEA Grapalat" w:eastAsia="GHEA Grapalat" w:hAnsi="GHEA Grapalat" w:cs="GHEA Grapalat"/>
                <w:sz w:val="20"/>
                <w:szCs w:val="20"/>
              </w:rPr>
              <w:tab/>
              <w:t>գ</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հանդիսանում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գործունեության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ընդհանուր</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ընթացիկ</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ղեկավարումն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իրականացնող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պաշտոնատար</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w:t>
            </w:r>
            <w:proofErr w:type="spellEnd"/>
            <w:r w:rsidRPr="00FA0555">
              <w:rPr>
                <w:rFonts w:ascii="GHEA Grapalat" w:hAnsi="GHEA Grapalat"/>
                <w:sz w:val="20"/>
                <w:szCs w:val="20"/>
              </w:rPr>
              <w:t xml:space="preserve"> </w:t>
            </w:r>
            <w:proofErr w:type="spellStart"/>
            <w:r w:rsidRPr="00FA0555">
              <w:rPr>
                <w:rFonts w:ascii="GHEA Grapalat" w:eastAsia="GHEA Grapalat" w:hAnsi="GHEA Grapalat" w:cs="GHEA Grapalat"/>
                <w:sz w:val="20"/>
                <w:szCs w:val="20"/>
              </w:rPr>
              <w:t>այն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դեպքում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երբ</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առկա</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չէ</w:t>
            </w:r>
            <w:proofErr w:type="spellEnd"/>
            <w:r w:rsidRPr="00FA0555">
              <w:rPr>
                <w:rFonts w:ascii="GHEA Grapalat" w:eastAsia="GHEA Grapalat" w:hAnsi="GHEA Grapalat" w:cs="GHEA Grapalat"/>
                <w:sz w:val="20"/>
                <w:szCs w:val="20"/>
              </w:rPr>
              <w:t xml:space="preserve"> «ա» և «բ» </w:t>
            </w:r>
            <w:proofErr w:type="spellStart"/>
            <w:r w:rsidRPr="00FA0555">
              <w:rPr>
                <w:rFonts w:ascii="GHEA Grapalat" w:eastAsia="GHEA Grapalat" w:hAnsi="GHEA Grapalat" w:cs="GHEA Grapalat"/>
                <w:sz w:val="20"/>
                <w:szCs w:val="20"/>
              </w:rPr>
              <w:t>կետերի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պահանջներին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համապատասխանող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ֆիզիկական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w:t>
            </w:r>
            <w:proofErr w:type="spellEnd"/>
          </w:p>
        </w:tc>
      </w:tr>
    </w:tbl>
    <w:p w14:paraId="61359802"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Իրական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շահառու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հանդիսանալու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հիմքերը</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ընդերքօգտագործման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ոլորտի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հաշվետու</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կազմակերպությունների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համար</w:t>
      </w:r>
      <w:proofErr w:type="spellEnd"/>
      <w:r w:rsidRPr="00FA0555">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A0555" w14:paraId="339C7B84" w14:textId="77777777" w:rsidTr="003465D8">
        <w:trPr>
          <w:trHeight w:val="924"/>
        </w:trPr>
        <w:tc>
          <w:tcPr>
            <w:tcW w:w="9016" w:type="dxa"/>
            <w:gridSpan w:val="2"/>
            <w:vAlign w:val="center"/>
          </w:tcPr>
          <w:p w14:paraId="60157E55"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ա</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կերպով</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տիրապետում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ձայնի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իրավունք</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տվող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բաժնեմասերի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բաժնետոմսերի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փայերի</w:t>
            </w:r>
            <w:proofErr w:type="spellEnd"/>
            <w:r w:rsidRPr="00FA0555">
              <w:rPr>
                <w:rFonts w:ascii="GHEA Grapalat" w:eastAsia="GHEA Grapalat" w:hAnsi="GHEA Grapalat" w:cs="GHEA Grapalat"/>
                <w:sz w:val="20"/>
                <w:szCs w:val="20"/>
              </w:rPr>
              <w:t xml:space="preserve">) 10 և </w:t>
            </w:r>
            <w:proofErr w:type="spellStart"/>
            <w:r w:rsidRPr="00FA0555">
              <w:rPr>
                <w:rFonts w:ascii="GHEA Grapalat" w:eastAsia="GHEA Grapalat" w:hAnsi="GHEA Grapalat" w:cs="GHEA Grapalat"/>
                <w:sz w:val="20"/>
                <w:szCs w:val="20"/>
              </w:rPr>
              <w:t>ավելի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տոկոսին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կերպով</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ունի</w:t>
            </w:r>
            <w:proofErr w:type="spellEnd"/>
            <w:r w:rsidRPr="00FA0555">
              <w:rPr>
                <w:rFonts w:ascii="GHEA Grapalat" w:eastAsia="GHEA Grapalat" w:hAnsi="GHEA Grapalat" w:cs="GHEA Grapalat"/>
                <w:sz w:val="20"/>
                <w:szCs w:val="20"/>
              </w:rPr>
              <w:t xml:space="preserve"> 10 և </w:t>
            </w:r>
            <w:proofErr w:type="spellStart"/>
            <w:r w:rsidRPr="00FA0555">
              <w:rPr>
                <w:rFonts w:ascii="GHEA Grapalat" w:eastAsia="GHEA Grapalat" w:hAnsi="GHEA Grapalat" w:cs="GHEA Grapalat"/>
                <w:sz w:val="20"/>
                <w:szCs w:val="20"/>
              </w:rPr>
              <w:t>ավելի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տոկոս</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կանոնադրական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կապիտալում</w:t>
            </w:r>
            <w:proofErr w:type="spellEnd"/>
          </w:p>
        </w:tc>
      </w:tr>
      <w:tr w:rsidR="00BF1194" w:rsidRPr="00FA0555" w14:paraId="57D78E88" w14:textId="77777777" w:rsidTr="003465D8">
        <w:trPr>
          <w:trHeight w:val="684"/>
        </w:trPr>
        <w:tc>
          <w:tcPr>
            <w:tcW w:w="4508" w:type="dxa"/>
            <w:shd w:val="clear" w:color="auto" w:fill="D9E2F3"/>
            <w:vAlign w:val="center"/>
          </w:tcPr>
          <w:p w14:paraId="153B3B5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չափը</w:t>
            </w:r>
            <w:proofErr w:type="spellEnd"/>
            <w:r w:rsidRPr="00FA0555">
              <w:rPr>
                <w:rFonts w:ascii="GHEA Grapalat" w:eastAsia="GHEA Grapalat" w:hAnsi="GHEA Grapalat" w:cs="GHEA Grapalat"/>
                <w:color w:val="000000"/>
                <w:sz w:val="20"/>
                <w:szCs w:val="20"/>
              </w:rPr>
              <w:t xml:space="preserve"> (%)</w:t>
            </w:r>
          </w:p>
        </w:tc>
        <w:tc>
          <w:tcPr>
            <w:tcW w:w="4508" w:type="dxa"/>
            <w:shd w:val="clear" w:color="auto" w:fill="auto"/>
            <w:vAlign w:val="center"/>
          </w:tcPr>
          <w:p w14:paraId="1C613268" w14:textId="77777777" w:rsidR="00BF1194" w:rsidRPr="00FA0555" w:rsidRDefault="00BF1194" w:rsidP="00FA0555">
            <w:pPr>
              <w:rPr>
                <w:rFonts w:ascii="GHEA Grapalat" w:eastAsia="GHEA Grapalat" w:hAnsi="GHEA Grapalat" w:cs="GHEA Grapalat"/>
                <w:sz w:val="20"/>
                <w:szCs w:val="20"/>
              </w:rPr>
            </w:pPr>
          </w:p>
        </w:tc>
      </w:tr>
      <w:tr w:rsidR="00BF1194" w:rsidRPr="00FA0555" w14:paraId="2C8B2FE6" w14:textId="77777777" w:rsidTr="003465D8">
        <w:trPr>
          <w:trHeight w:val="1282"/>
        </w:trPr>
        <w:tc>
          <w:tcPr>
            <w:tcW w:w="4508" w:type="dxa"/>
            <w:shd w:val="clear" w:color="auto" w:fill="D9E2F3"/>
            <w:vAlign w:val="center"/>
          </w:tcPr>
          <w:p w14:paraId="0383CD94"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Մասնակցության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տեսակը</w:t>
            </w:r>
            <w:proofErr w:type="spellEnd"/>
          </w:p>
        </w:tc>
        <w:tc>
          <w:tcPr>
            <w:tcW w:w="4508" w:type="dxa"/>
            <w:vAlign w:val="center"/>
          </w:tcPr>
          <w:p w14:paraId="727255E5"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p w14:paraId="275615B3"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Անուղղակի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մասնակցություն</w:t>
            </w:r>
            <w:proofErr w:type="spellEnd"/>
          </w:p>
        </w:tc>
      </w:tr>
      <w:tr w:rsidR="00BF1194" w:rsidRPr="00FA0555" w14:paraId="484E21EA" w14:textId="77777777" w:rsidTr="003465D8">
        <w:tc>
          <w:tcPr>
            <w:tcW w:w="9016" w:type="dxa"/>
            <w:gridSpan w:val="2"/>
            <w:vAlign w:val="center"/>
          </w:tcPr>
          <w:p w14:paraId="72B9430C"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բ</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իրավունք</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ունի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նշանակելու</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հեռացնելու</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կառավարման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մարմինների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անդամների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մեծամասնությանը</w:t>
            </w:r>
            <w:proofErr w:type="spellEnd"/>
          </w:p>
        </w:tc>
      </w:tr>
      <w:tr w:rsidR="00BF1194" w:rsidRPr="00FA0555" w14:paraId="29D58F37" w14:textId="77777777" w:rsidTr="003465D8">
        <w:tc>
          <w:tcPr>
            <w:tcW w:w="9016" w:type="dxa"/>
            <w:gridSpan w:val="2"/>
            <w:vAlign w:val="center"/>
          </w:tcPr>
          <w:p w14:paraId="7877DFE7"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գ</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անձից</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անհատույց</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ստացել</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հաշվետու</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տարվան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նախորդող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տարվա</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ընթացքում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ստացած</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շահույթի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առնվազն</w:t>
            </w:r>
            <w:proofErr w:type="spellEnd"/>
            <w:r w:rsidRPr="00FA0555">
              <w:rPr>
                <w:rFonts w:ascii="GHEA Grapalat" w:eastAsia="GHEA Grapalat" w:hAnsi="GHEA Grapalat" w:cs="GHEA Grapalat"/>
                <w:sz w:val="20"/>
                <w:szCs w:val="20"/>
              </w:rPr>
              <w:t xml:space="preserve"> 15 </w:t>
            </w:r>
            <w:proofErr w:type="spellStart"/>
            <w:r w:rsidRPr="00FA0555">
              <w:rPr>
                <w:rFonts w:ascii="GHEA Grapalat" w:eastAsia="GHEA Grapalat" w:hAnsi="GHEA Grapalat" w:cs="GHEA Grapalat"/>
                <w:sz w:val="20"/>
                <w:szCs w:val="20"/>
              </w:rPr>
              <w:t>տոկոսի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չափով</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օգուտ</w:t>
            </w:r>
            <w:proofErr w:type="spellEnd"/>
          </w:p>
        </w:tc>
      </w:tr>
      <w:tr w:rsidR="00BF1194" w:rsidRPr="00FA0555" w14:paraId="43E81558" w14:textId="77777777" w:rsidTr="003465D8">
        <w:tc>
          <w:tcPr>
            <w:tcW w:w="9016" w:type="dxa"/>
            <w:gridSpan w:val="2"/>
            <w:vAlign w:val="center"/>
          </w:tcPr>
          <w:p w14:paraId="00E3F2D9"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դ</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նկատմամբ</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իրականացնում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իրական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փաստացի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վերահսկողություն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այլ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միջոցներով</w:t>
            </w:r>
            <w:proofErr w:type="spellEnd"/>
          </w:p>
        </w:tc>
      </w:tr>
      <w:tr w:rsidR="00BF1194" w:rsidRPr="00FA0555" w14:paraId="26C74C48" w14:textId="77777777" w:rsidTr="003465D8">
        <w:tc>
          <w:tcPr>
            <w:tcW w:w="9016" w:type="dxa"/>
            <w:gridSpan w:val="2"/>
            <w:vAlign w:val="center"/>
          </w:tcPr>
          <w:p w14:paraId="3987B8BF"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t>ե</w:t>
            </w:r>
            <w:r w:rsidRPr="00FA0555">
              <w:rPr>
                <w:rFonts w:ascii="Cambria Math" w:eastAsia="Cambria Math" w:hAnsi="Cambria Math" w:cs="Cambria Math"/>
                <w:sz w:val="20"/>
                <w:szCs w:val="20"/>
              </w:rPr>
              <w:t>․</w:t>
            </w:r>
            <w:r w:rsidRPr="00FA0555">
              <w:rPr>
                <w:rFonts w:ascii="GHEA Grapalat" w:eastAsia="Cambria Math" w:hAnsi="GHEA Grapalat" w:cs="Cambria Math"/>
                <w:sz w:val="20"/>
                <w:szCs w:val="20"/>
              </w:rPr>
              <w:t xml:space="preserve"> </w:t>
            </w:r>
            <w:proofErr w:type="spellStart"/>
            <w:r w:rsidRPr="00FA0555">
              <w:rPr>
                <w:rFonts w:ascii="GHEA Grapalat" w:eastAsia="GHEA Grapalat" w:hAnsi="GHEA Grapalat" w:cs="GHEA Grapalat"/>
                <w:sz w:val="20"/>
                <w:szCs w:val="20"/>
              </w:rPr>
              <w:t>հանդիսանում</w:t>
            </w:r>
            <w:proofErr w:type="spellEnd"/>
            <w:r w:rsidRPr="00FA0555">
              <w:rPr>
                <w:rFonts w:ascii="GHEA Grapalat" w:eastAsia="GHEA Grapalat" w:hAnsi="GHEA Grapalat" w:cs="GHEA Grapalat"/>
                <w:sz w:val="20"/>
                <w:szCs w:val="20"/>
              </w:rPr>
              <w:t xml:space="preserve"> է </w:t>
            </w:r>
            <w:proofErr w:type="spellStart"/>
            <w:r w:rsidRPr="00FA0555">
              <w:rPr>
                <w:rFonts w:ascii="GHEA Grapalat" w:eastAsia="GHEA Grapalat" w:hAnsi="GHEA Grapalat" w:cs="GHEA Grapalat"/>
                <w:sz w:val="20"/>
                <w:szCs w:val="20"/>
              </w:rPr>
              <w:t>տվյալ</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իրավաբանական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գործունեության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ընդհանուր</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կամ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ընթացիկ</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ղեկավարումն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իրականացնող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պաշտոնատար</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այն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դեպքում</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երբ</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առկա</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չէ</w:t>
            </w:r>
            <w:proofErr w:type="spellEnd"/>
            <w:r w:rsidRPr="00FA0555">
              <w:rPr>
                <w:rFonts w:ascii="GHEA Grapalat" w:eastAsia="GHEA Grapalat" w:hAnsi="GHEA Grapalat" w:cs="GHEA Grapalat"/>
                <w:sz w:val="20"/>
                <w:szCs w:val="20"/>
              </w:rPr>
              <w:t xml:space="preserve"> «ա»-«դ» </w:t>
            </w:r>
            <w:proofErr w:type="spellStart"/>
            <w:r w:rsidRPr="00FA0555">
              <w:rPr>
                <w:rFonts w:ascii="GHEA Grapalat" w:eastAsia="GHEA Grapalat" w:hAnsi="GHEA Grapalat" w:cs="GHEA Grapalat"/>
                <w:sz w:val="20"/>
                <w:szCs w:val="20"/>
              </w:rPr>
              <w:t>կետերի</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պահանջներին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համապատասխանող</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ֆիզիկական</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w:t>
            </w:r>
            <w:proofErr w:type="spellEnd"/>
          </w:p>
        </w:tc>
      </w:tr>
    </w:tbl>
    <w:p w14:paraId="46C63847"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Իրական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շահառուի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կարգավիճակի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վերաբերյալ</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A0555" w14:paraId="79846EB1" w14:textId="77777777" w:rsidTr="003465D8">
        <w:tc>
          <w:tcPr>
            <w:tcW w:w="2837" w:type="dxa"/>
            <w:shd w:val="clear" w:color="auto" w:fill="D9E2F3"/>
            <w:vAlign w:val="center"/>
          </w:tcPr>
          <w:p w14:paraId="3D69D8A1"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Իրական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շահառու</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դառնալու</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80" w:type="dxa"/>
            <w:vAlign w:val="center"/>
          </w:tcPr>
          <w:p w14:paraId="20A8745A" w14:textId="77777777" w:rsidR="00BF1194" w:rsidRPr="00FA0555" w:rsidRDefault="00BF1194" w:rsidP="00FA0555">
            <w:pPr>
              <w:rPr>
                <w:rFonts w:ascii="GHEA Grapalat" w:eastAsia="GHEA Grapalat" w:hAnsi="GHEA Grapalat" w:cs="GHEA Grapalat"/>
                <w:sz w:val="20"/>
                <w:szCs w:val="20"/>
              </w:rPr>
            </w:pPr>
          </w:p>
        </w:tc>
      </w:tr>
      <w:tr w:rsidR="00BF1194" w:rsidRPr="00FA0555" w14:paraId="79248B3E" w14:textId="77777777" w:rsidTr="003465D8">
        <w:tc>
          <w:tcPr>
            <w:tcW w:w="2837" w:type="dxa"/>
            <w:shd w:val="clear" w:color="auto" w:fill="D9E2F3"/>
            <w:vAlign w:val="center"/>
          </w:tcPr>
          <w:p w14:paraId="68977FDF"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Կազմակերպության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նկատմամբ</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վերահսկողության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իրականացումը</w:t>
            </w:r>
            <w:proofErr w:type="spellEnd"/>
          </w:p>
        </w:tc>
        <w:tc>
          <w:tcPr>
            <w:tcW w:w="6180" w:type="dxa"/>
            <w:vAlign w:val="center"/>
          </w:tcPr>
          <w:p w14:paraId="17118CB8"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Առանձին</w:t>
            </w:r>
            <w:proofErr w:type="spellEnd"/>
            <w:r w:rsidRPr="00FA0555">
              <w:rPr>
                <w:rFonts w:ascii="GHEA Grapalat" w:eastAsia="GHEA Grapalat" w:hAnsi="GHEA Grapalat" w:cs="GHEA Grapalat"/>
                <w:sz w:val="20"/>
                <w:szCs w:val="20"/>
              </w:rPr>
              <w:t xml:space="preserve"> </w:t>
            </w:r>
          </w:p>
          <w:p w14:paraId="1750283E"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Փոխկապակցված</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անձանց</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հետ</w:t>
            </w:r>
            <w:proofErr w:type="spellEnd"/>
            <w:r w:rsidRPr="00FA0555">
              <w:rPr>
                <w:rFonts w:ascii="GHEA Grapalat" w:eastAsia="GHEA Grapalat" w:hAnsi="GHEA Grapalat" w:cs="GHEA Grapalat"/>
                <w:sz w:val="20"/>
                <w:szCs w:val="20"/>
              </w:rPr>
              <w:t xml:space="preserve"> </w:t>
            </w:r>
            <w:proofErr w:type="spellStart"/>
            <w:r w:rsidRPr="00FA0555">
              <w:rPr>
                <w:rFonts w:ascii="GHEA Grapalat" w:eastAsia="GHEA Grapalat" w:hAnsi="GHEA Grapalat" w:cs="GHEA Grapalat"/>
                <w:sz w:val="20"/>
                <w:szCs w:val="20"/>
              </w:rPr>
              <w:t>համատեղ</w:t>
            </w:r>
            <w:proofErr w:type="spellEnd"/>
          </w:p>
        </w:tc>
      </w:tr>
      <w:tr w:rsidR="00BF1194" w:rsidRPr="00FA0555" w14:paraId="490A9887" w14:textId="77777777" w:rsidTr="003465D8">
        <w:tc>
          <w:tcPr>
            <w:tcW w:w="2837" w:type="dxa"/>
            <w:shd w:val="clear" w:color="auto" w:fill="D9E2F3"/>
            <w:vAlign w:val="center"/>
          </w:tcPr>
          <w:p w14:paraId="09FEB69F"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Ընդերքօգտագործման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ոլորտի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հաշվետու</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կազմակերպության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իրական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շահառուն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հանդիսանում</w:t>
            </w:r>
            <w:proofErr w:type="spellEnd"/>
            <w:r w:rsidRPr="00FA0555">
              <w:rPr>
                <w:rFonts w:ascii="GHEA Grapalat" w:eastAsia="GHEA Grapalat" w:hAnsi="GHEA Grapalat" w:cs="GHEA Grapalat"/>
                <w:color w:val="000000"/>
                <w:sz w:val="20"/>
                <w:szCs w:val="20"/>
              </w:rPr>
              <w:t xml:space="preserve"> է </w:t>
            </w:r>
            <w:proofErr w:type="spellStart"/>
            <w:r w:rsidRPr="00FA0555">
              <w:rPr>
                <w:rFonts w:ascii="GHEA Grapalat" w:eastAsia="GHEA Grapalat" w:hAnsi="GHEA Grapalat" w:cs="GHEA Grapalat"/>
                <w:color w:val="000000"/>
                <w:sz w:val="20"/>
                <w:szCs w:val="20"/>
              </w:rPr>
              <w:t>պաշտոնատար</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անձ</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կամ</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նրա</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ընտանիքի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անդամ</w:t>
            </w:r>
            <w:proofErr w:type="spellEnd"/>
          </w:p>
        </w:tc>
        <w:tc>
          <w:tcPr>
            <w:tcW w:w="6180" w:type="dxa"/>
            <w:vAlign w:val="center"/>
          </w:tcPr>
          <w:p w14:paraId="0BB0B739"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Այո</w:t>
            </w:r>
            <w:proofErr w:type="spellEnd"/>
          </w:p>
          <w:p w14:paraId="1571C7CC" w14:textId="77777777" w:rsidR="00BF1194" w:rsidRPr="00FA0555" w:rsidRDefault="00BF1194" w:rsidP="00FA0555">
            <w:pPr>
              <w:rPr>
                <w:rFonts w:ascii="GHEA Grapalat" w:eastAsia="GHEA Grapalat" w:hAnsi="GHEA Grapalat" w:cs="GHEA Grapalat"/>
                <w:sz w:val="20"/>
                <w:szCs w:val="20"/>
              </w:rPr>
            </w:pPr>
            <w:r w:rsidRPr="00FA0555">
              <w:rPr>
                <w:rFonts w:ascii="Segoe UI Symbol" w:eastAsia="MS Gothic" w:hAnsi="Segoe UI Symbol" w:cs="Segoe UI Symbol"/>
                <w:sz w:val="20"/>
                <w:szCs w:val="20"/>
              </w:rPr>
              <w:t>☐</w:t>
            </w:r>
            <w:r w:rsidRPr="00FA0555">
              <w:rPr>
                <w:rFonts w:ascii="GHEA Grapalat" w:eastAsia="GHEA Grapalat" w:hAnsi="GHEA Grapalat" w:cs="GHEA Grapalat"/>
                <w:sz w:val="20"/>
                <w:szCs w:val="20"/>
              </w:rPr>
              <w:tab/>
            </w:r>
            <w:proofErr w:type="spellStart"/>
            <w:r w:rsidRPr="00FA0555">
              <w:rPr>
                <w:rFonts w:ascii="GHEA Grapalat" w:eastAsia="GHEA Grapalat" w:hAnsi="GHEA Grapalat" w:cs="GHEA Grapalat"/>
                <w:sz w:val="20"/>
                <w:szCs w:val="20"/>
              </w:rPr>
              <w:t>Ոչ</w:t>
            </w:r>
            <w:proofErr w:type="spellEnd"/>
          </w:p>
        </w:tc>
      </w:tr>
    </w:tbl>
    <w:p w14:paraId="368A4E75" w14:textId="77777777" w:rsidR="00BF1194" w:rsidRPr="00FA0555" w:rsidRDefault="00BF1194" w:rsidP="00FA055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Իրական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շահառուի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կոնտակտային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A0555" w14:paraId="2E79E06C" w14:textId="77777777" w:rsidTr="003465D8">
        <w:tc>
          <w:tcPr>
            <w:tcW w:w="2837" w:type="dxa"/>
            <w:shd w:val="clear" w:color="auto" w:fill="D9E2F3"/>
            <w:vAlign w:val="center"/>
          </w:tcPr>
          <w:p w14:paraId="72F0A90E"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Էլ</w:t>
            </w:r>
            <w:proofErr w:type="spellEnd"/>
            <w:r w:rsidRPr="00FA0555">
              <w:rPr>
                <w:rFonts w:ascii="Cambria Math" w:eastAsia="Cambria Math" w:hAnsi="Cambria Math" w:cs="Cambria Math"/>
                <w:color w:val="000000"/>
                <w:sz w:val="20"/>
                <w:szCs w:val="20"/>
              </w:rPr>
              <w:t>․</w:t>
            </w:r>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փոստի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հասցեն</w:t>
            </w:r>
            <w:proofErr w:type="spellEnd"/>
          </w:p>
        </w:tc>
        <w:tc>
          <w:tcPr>
            <w:tcW w:w="6180" w:type="dxa"/>
            <w:vAlign w:val="center"/>
          </w:tcPr>
          <w:p w14:paraId="15927407" w14:textId="77777777" w:rsidR="00BF1194" w:rsidRPr="00FA0555" w:rsidRDefault="00BF1194" w:rsidP="00FA0555">
            <w:pPr>
              <w:rPr>
                <w:rFonts w:ascii="GHEA Grapalat" w:eastAsia="GHEA Grapalat" w:hAnsi="GHEA Grapalat" w:cs="GHEA Grapalat"/>
                <w:sz w:val="20"/>
                <w:szCs w:val="20"/>
              </w:rPr>
            </w:pPr>
          </w:p>
        </w:tc>
      </w:tr>
      <w:tr w:rsidR="00BF1194" w:rsidRPr="00FA0555" w14:paraId="06828DF8" w14:textId="77777777" w:rsidTr="003465D8">
        <w:tc>
          <w:tcPr>
            <w:tcW w:w="2837" w:type="dxa"/>
            <w:shd w:val="clear" w:color="auto" w:fill="D9E2F3"/>
            <w:vAlign w:val="center"/>
          </w:tcPr>
          <w:p w14:paraId="14A36BB3" w14:textId="77777777" w:rsidR="00BF1194" w:rsidRPr="00FA0555" w:rsidRDefault="00BF1194" w:rsidP="00FA0555">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Հեռախոսահամարը</w:t>
            </w:r>
            <w:proofErr w:type="spellEnd"/>
          </w:p>
        </w:tc>
        <w:tc>
          <w:tcPr>
            <w:tcW w:w="6180" w:type="dxa"/>
            <w:vAlign w:val="center"/>
          </w:tcPr>
          <w:p w14:paraId="5C676B0C" w14:textId="77777777" w:rsidR="00BF1194" w:rsidRPr="00FA0555" w:rsidRDefault="00BF1194" w:rsidP="00FA0555">
            <w:pPr>
              <w:rPr>
                <w:rFonts w:ascii="GHEA Grapalat" w:eastAsia="GHEA Grapalat" w:hAnsi="GHEA Grapalat" w:cs="GHEA Grapalat"/>
                <w:sz w:val="20"/>
                <w:szCs w:val="20"/>
              </w:rPr>
            </w:pPr>
          </w:p>
        </w:tc>
      </w:tr>
    </w:tbl>
    <w:p w14:paraId="598D1811" w14:textId="77777777" w:rsidR="00BF1194" w:rsidRPr="00FA0555" w:rsidRDefault="00BF1194" w:rsidP="00FA0555">
      <w:pPr>
        <w:pBdr>
          <w:top w:val="nil"/>
          <w:left w:val="nil"/>
          <w:bottom w:val="nil"/>
          <w:right w:val="nil"/>
          <w:between w:val="nil"/>
        </w:pBdr>
        <w:ind w:left="792"/>
        <w:rPr>
          <w:rFonts w:ascii="GHEA Grapalat" w:eastAsia="GHEA Grapalat" w:hAnsi="GHEA Grapalat" w:cs="GHEA Grapalat"/>
          <w:i/>
          <w:color w:val="000000"/>
          <w:sz w:val="20"/>
          <w:szCs w:val="20"/>
        </w:rPr>
      </w:pPr>
      <w:r w:rsidRPr="00FA0555">
        <w:rPr>
          <w:rFonts w:ascii="GHEA Grapalat" w:hAnsi="GHEA Grapalat"/>
          <w:sz w:val="20"/>
          <w:szCs w:val="20"/>
        </w:rPr>
        <w:br w:type="page"/>
      </w:r>
    </w:p>
    <w:p w14:paraId="14E12E21" w14:textId="77777777" w:rsidR="00BF1194" w:rsidRPr="00FA0555" w:rsidRDefault="00BF1194" w:rsidP="00FA0555">
      <w:pPr>
        <w:numPr>
          <w:ilvl w:val="0"/>
          <w:numId w:val="28"/>
        </w:numPr>
        <w:pBdr>
          <w:top w:val="nil"/>
          <w:left w:val="nil"/>
          <w:bottom w:val="nil"/>
          <w:right w:val="nil"/>
          <w:between w:val="nil"/>
        </w:pBdr>
        <w:ind w:left="0"/>
        <w:rPr>
          <w:rFonts w:ascii="GHEA Grapalat" w:eastAsia="GHEA Grapalat" w:hAnsi="GHEA Grapalat" w:cs="GHEA Grapalat"/>
          <w:b/>
          <w:color w:val="000000"/>
          <w:sz w:val="20"/>
          <w:szCs w:val="20"/>
        </w:rPr>
      </w:pPr>
      <w:proofErr w:type="spellStart"/>
      <w:r w:rsidRPr="00FA0555">
        <w:rPr>
          <w:rFonts w:ascii="GHEA Grapalat" w:eastAsia="GHEA Grapalat" w:hAnsi="GHEA Grapalat" w:cs="GHEA Grapalat"/>
          <w:b/>
          <w:color w:val="000000"/>
          <w:sz w:val="20"/>
          <w:szCs w:val="20"/>
        </w:rPr>
        <w:lastRenderedPageBreak/>
        <w:t>Միջանկյալ</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իրավաբանական</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անձինք</w:t>
      </w:r>
      <w:proofErr w:type="spellEnd"/>
    </w:p>
    <w:p w14:paraId="1DB35553" w14:textId="77777777" w:rsidR="00BF1194" w:rsidRPr="00FA0555" w:rsidRDefault="00BF1194" w:rsidP="00FA0555">
      <w:pPr>
        <w:numPr>
          <w:ilvl w:val="1"/>
          <w:numId w:val="28"/>
        </w:numPr>
        <w:pBdr>
          <w:top w:val="nil"/>
          <w:left w:val="nil"/>
          <w:bottom w:val="nil"/>
          <w:right w:val="nil"/>
          <w:between w:val="nil"/>
        </w:pBdr>
        <w:ind w:left="0"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Կազմակերպության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72C64C4B" w14:textId="77777777" w:rsidTr="003465D8">
        <w:tc>
          <w:tcPr>
            <w:tcW w:w="2835" w:type="dxa"/>
            <w:shd w:val="clear" w:color="auto" w:fill="D9E2F3"/>
            <w:vAlign w:val="center"/>
          </w:tcPr>
          <w:p w14:paraId="03DD0083"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50694D46" w14:textId="77777777" w:rsidR="00BF1194" w:rsidRPr="00FA0555" w:rsidRDefault="00BF1194" w:rsidP="00FA0555">
            <w:pPr>
              <w:rPr>
                <w:rFonts w:ascii="GHEA Grapalat" w:eastAsia="GHEA Grapalat" w:hAnsi="GHEA Grapalat" w:cs="GHEA Grapalat"/>
                <w:sz w:val="20"/>
                <w:szCs w:val="20"/>
              </w:rPr>
            </w:pPr>
          </w:p>
        </w:tc>
      </w:tr>
      <w:tr w:rsidR="00BF1194" w:rsidRPr="00FA0555" w14:paraId="38D7FA13" w14:textId="77777777" w:rsidTr="003465D8">
        <w:tc>
          <w:tcPr>
            <w:tcW w:w="2835" w:type="dxa"/>
            <w:shd w:val="clear" w:color="auto" w:fill="D9E2F3"/>
            <w:vAlign w:val="center"/>
          </w:tcPr>
          <w:p w14:paraId="3C69DF98"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Անվանումը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լատինատառ</w:t>
            </w:r>
            <w:proofErr w:type="spellEnd"/>
          </w:p>
        </w:tc>
        <w:tc>
          <w:tcPr>
            <w:tcW w:w="6180" w:type="dxa"/>
            <w:vAlign w:val="center"/>
          </w:tcPr>
          <w:p w14:paraId="44B397EB" w14:textId="77777777" w:rsidR="00BF1194" w:rsidRPr="00FA0555" w:rsidRDefault="00BF1194" w:rsidP="00FA0555">
            <w:pPr>
              <w:rPr>
                <w:rFonts w:ascii="GHEA Grapalat" w:eastAsia="GHEA Grapalat" w:hAnsi="GHEA Grapalat" w:cs="GHEA Grapalat"/>
                <w:sz w:val="20"/>
                <w:szCs w:val="20"/>
              </w:rPr>
            </w:pPr>
          </w:p>
        </w:tc>
      </w:tr>
      <w:tr w:rsidR="00BF1194" w:rsidRPr="00FA0555" w14:paraId="3D96FE2B" w14:textId="77777777" w:rsidTr="003465D8">
        <w:tc>
          <w:tcPr>
            <w:tcW w:w="2835" w:type="dxa"/>
            <w:shd w:val="clear" w:color="auto" w:fill="D9E2F3"/>
            <w:vAlign w:val="center"/>
          </w:tcPr>
          <w:p w14:paraId="50A16D5D"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Պետական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համարը</w:t>
            </w:r>
            <w:proofErr w:type="spellEnd"/>
          </w:p>
        </w:tc>
        <w:tc>
          <w:tcPr>
            <w:tcW w:w="6180" w:type="dxa"/>
            <w:vAlign w:val="center"/>
          </w:tcPr>
          <w:p w14:paraId="5BED670B" w14:textId="77777777" w:rsidR="00BF1194" w:rsidRPr="00FA0555" w:rsidRDefault="00BF1194" w:rsidP="00FA0555">
            <w:pPr>
              <w:rPr>
                <w:rFonts w:ascii="GHEA Grapalat" w:eastAsia="GHEA Grapalat" w:hAnsi="GHEA Grapalat" w:cs="GHEA Grapalat"/>
                <w:sz w:val="20"/>
                <w:szCs w:val="20"/>
              </w:rPr>
            </w:pPr>
          </w:p>
        </w:tc>
      </w:tr>
      <w:tr w:rsidR="00BF1194" w:rsidRPr="00FA0555" w14:paraId="5AE1D618" w14:textId="77777777" w:rsidTr="003465D8">
        <w:tc>
          <w:tcPr>
            <w:tcW w:w="2835" w:type="dxa"/>
            <w:shd w:val="clear" w:color="auto" w:fill="D9E2F3"/>
            <w:vAlign w:val="center"/>
          </w:tcPr>
          <w:p w14:paraId="64A1840C"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օրը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ամիսը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տարին</w:t>
            </w:r>
            <w:proofErr w:type="spellEnd"/>
          </w:p>
        </w:tc>
        <w:tc>
          <w:tcPr>
            <w:tcW w:w="6180" w:type="dxa"/>
            <w:vAlign w:val="center"/>
          </w:tcPr>
          <w:p w14:paraId="2353A4B1" w14:textId="77777777" w:rsidR="00BF1194" w:rsidRPr="00FA0555" w:rsidRDefault="00BF1194" w:rsidP="00FA0555">
            <w:pPr>
              <w:rPr>
                <w:rFonts w:ascii="GHEA Grapalat" w:eastAsia="GHEA Grapalat" w:hAnsi="GHEA Grapalat" w:cs="GHEA Grapalat"/>
                <w:sz w:val="20"/>
                <w:szCs w:val="20"/>
              </w:rPr>
            </w:pPr>
          </w:p>
        </w:tc>
      </w:tr>
      <w:tr w:rsidR="00BF1194" w:rsidRPr="00FA0555" w14:paraId="62757EFE" w14:textId="77777777" w:rsidTr="003465D8">
        <w:tc>
          <w:tcPr>
            <w:tcW w:w="2835" w:type="dxa"/>
            <w:shd w:val="clear" w:color="auto" w:fill="D9E2F3"/>
            <w:vAlign w:val="center"/>
          </w:tcPr>
          <w:p w14:paraId="24DF2E9D"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հասցեն</w:t>
            </w:r>
            <w:proofErr w:type="spellEnd"/>
          </w:p>
        </w:tc>
        <w:tc>
          <w:tcPr>
            <w:tcW w:w="6180" w:type="dxa"/>
            <w:vAlign w:val="center"/>
          </w:tcPr>
          <w:p w14:paraId="210BF2FC" w14:textId="77777777" w:rsidR="00BF1194" w:rsidRPr="00FA0555" w:rsidRDefault="00BF1194" w:rsidP="00FA0555">
            <w:pPr>
              <w:rPr>
                <w:rFonts w:ascii="GHEA Grapalat" w:eastAsia="GHEA Grapalat" w:hAnsi="GHEA Grapalat" w:cs="GHEA Grapalat"/>
                <w:sz w:val="20"/>
                <w:szCs w:val="20"/>
              </w:rPr>
            </w:pPr>
          </w:p>
        </w:tc>
      </w:tr>
      <w:tr w:rsidR="00BF1194" w:rsidRPr="00FA0555" w14:paraId="5D7421D3" w14:textId="77777777" w:rsidTr="003465D8">
        <w:tc>
          <w:tcPr>
            <w:tcW w:w="2835" w:type="dxa"/>
            <w:shd w:val="clear" w:color="auto" w:fill="D9E2F3"/>
            <w:vAlign w:val="center"/>
          </w:tcPr>
          <w:p w14:paraId="5095C11F"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Գրանցման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պետությունը</w:t>
            </w:r>
            <w:proofErr w:type="spellEnd"/>
          </w:p>
        </w:tc>
        <w:tc>
          <w:tcPr>
            <w:tcW w:w="6180" w:type="dxa"/>
            <w:vAlign w:val="center"/>
          </w:tcPr>
          <w:p w14:paraId="1C1E9CDA" w14:textId="77777777" w:rsidR="00BF1194" w:rsidRPr="00FA0555" w:rsidRDefault="00BF1194" w:rsidP="00FA0555">
            <w:pPr>
              <w:rPr>
                <w:rFonts w:ascii="GHEA Grapalat" w:eastAsia="GHEA Grapalat" w:hAnsi="GHEA Grapalat" w:cs="GHEA Grapalat"/>
                <w:sz w:val="20"/>
                <w:szCs w:val="20"/>
              </w:rPr>
            </w:pPr>
          </w:p>
        </w:tc>
      </w:tr>
      <w:tr w:rsidR="00BF1194" w:rsidRPr="00FA0555" w14:paraId="28A89F9E" w14:textId="77777777" w:rsidTr="003465D8">
        <w:tc>
          <w:tcPr>
            <w:tcW w:w="2835" w:type="dxa"/>
            <w:shd w:val="clear" w:color="auto" w:fill="D9E2F3"/>
            <w:vAlign w:val="center"/>
          </w:tcPr>
          <w:p w14:paraId="4B427232"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Գործադիր</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մարմնի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ղեկավարի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և </w:t>
            </w:r>
            <w:proofErr w:type="spellStart"/>
            <w:r w:rsidRPr="00FA0555">
              <w:rPr>
                <w:rFonts w:ascii="GHEA Grapalat" w:eastAsia="GHEA Grapalat" w:hAnsi="GHEA Grapalat" w:cs="GHEA Grapalat"/>
                <w:color w:val="000000"/>
                <w:sz w:val="20"/>
                <w:szCs w:val="20"/>
              </w:rPr>
              <w:t>ազգանունը</w:t>
            </w:r>
            <w:proofErr w:type="spellEnd"/>
          </w:p>
        </w:tc>
        <w:tc>
          <w:tcPr>
            <w:tcW w:w="6180" w:type="dxa"/>
            <w:vAlign w:val="center"/>
          </w:tcPr>
          <w:p w14:paraId="4F23BA23" w14:textId="77777777" w:rsidR="00BF1194" w:rsidRPr="00FA0555" w:rsidRDefault="00BF1194" w:rsidP="00FA0555">
            <w:pPr>
              <w:rPr>
                <w:rFonts w:ascii="GHEA Grapalat" w:eastAsia="GHEA Grapalat" w:hAnsi="GHEA Grapalat" w:cs="GHEA Grapalat"/>
                <w:sz w:val="20"/>
                <w:szCs w:val="20"/>
              </w:rPr>
            </w:pPr>
          </w:p>
        </w:tc>
      </w:tr>
    </w:tbl>
    <w:p w14:paraId="68002E23" w14:textId="77777777" w:rsidR="00BF1194" w:rsidRPr="00FA0555" w:rsidRDefault="00BF1194" w:rsidP="00FA0555">
      <w:pPr>
        <w:numPr>
          <w:ilvl w:val="1"/>
          <w:numId w:val="28"/>
        </w:numPr>
        <w:pBdr>
          <w:top w:val="nil"/>
          <w:left w:val="nil"/>
          <w:bottom w:val="nil"/>
          <w:right w:val="nil"/>
          <w:between w:val="nil"/>
        </w:pBdr>
        <w:ind w:left="0" w:hanging="431"/>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Իրական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շահառուի</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4FABDAC1" w14:textId="77777777" w:rsidTr="00FA0555">
        <w:trPr>
          <w:trHeight w:val="624"/>
        </w:trPr>
        <w:tc>
          <w:tcPr>
            <w:tcW w:w="2835" w:type="dxa"/>
            <w:vMerge w:val="restart"/>
            <w:shd w:val="clear" w:color="auto" w:fill="D9E2F3"/>
            <w:vAlign w:val="center"/>
          </w:tcPr>
          <w:p w14:paraId="69F6E854"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Իրական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շահառու</w:t>
            </w:r>
            <w:proofErr w:type="spellEnd"/>
            <w:r w:rsidRPr="00FA0555">
              <w:rPr>
                <w:rFonts w:ascii="GHEA Grapalat" w:eastAsia="GHEA Grapalat" w:hAnsi="GHEA Grapalat" w:cs="GHEA Grapalat"/>
                <w:color w:val="000000"/>
                <w:sz w:val="20"/>
                <w:szCs w:val="20"/>
              </w:rPr>
              <w:t>(</w:t>
            </w:r>
            <w:proofErr w:type="spellStart"/>
            <w:r w:rsidRPr="00FA0555">
              <w:rPr>
                <w:rFonts w:ascii="GHEA Grapalat" w:eastAsia="GHEA Grapalat" w:hAnsi="GHEA Grapalat" w:cs="GHEA Grapalat"/>
                <w:color w:val="000000"/>
                <w:sz w:val="20"/>
                <w:szCs w:val="20"/>
              </w:rPr>
              <w:t>ներ</w:t>
            </w:r>
            <w:proofErr w:type="spellEnd"/>
            <w:r w:rsidRPr="00FA0555">
              <w:rPr>
                <w:rFonts w:ascii="GHEA Grapalat" w:eastAsia="GHEA Grapalat" w:hAnsi="GHEA Grapalat" w:cs="GHEA Grapalat"/>
                <w:color w:val="000000"/>
                <w:sz w:val="20"/>
                <w:szCs w:val="20"/>
              </w:rPr>
              <w:t xml:space="preserve">)ի </w:t>
            </w:r>
            <w:proofErr w:type="spellStart"/>
            <w:r w:rsidRPr="00FA0555">
              <w:rPr>
                <w:rFonts w:ascii="GHEA Grapalat" w:eastAsia="GHEA Grapalat" w:hAnsi="GHEA Grapalat" w:cs="GHEA Grapalat"/>
                <w:color w:val="000000"/>
                <w:sz w:val="20"/>
                <w:szCs w:val="20"/>
              </w:rPr>
              <w:t>անունը</w:t>
            </w:r>
            <w:proofErr w:type="spellEnd"/>
            <w:r w:rsidRPr="00FA0555">
              <w:rPr>
                <w:rFonts w:ascii="GHEA Grapalat" w:eastAsia="GHEA Grapalat" w:hAnsi="GHEA Grapalat" w:cs="GHEA Grapalat"/>
                <w:color w:val="000000"/>
                <w:sz w:val="20"/>
                <w:szCs w:val="20"/>
              </w:rPr>
              <w:t xml:space="preserve"> և </w:t>
            </w:r>
            <w:proofErr w:type="spellStart"/>
            <w:r w:rsidRPr="00FA0555">
              <w:rPr>
                <w:rFonts w:ascii="GHEA Grapalat" w:eastAsia="GHEA Grapalat" w:hAnsi="GHEA Grapalat" w:cs="GHEA Grapalat"/>
                <w:color w:val="000000"/>
                <w:sz w:val="20"/>
                <w:szCs w:val="20"/>
              </w:rPr>
              <w:t>ազգանունը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ում</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համար</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կազմակերպությունը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հանդիսանում</w:t>
            </w:r>
            <w:proofErr w:type="spellEnd"/>
            <w:r w:rsidRPr="00FA0555">
              <w:rPr>
                <w:rFonts w:ascii="GHEA Grapalat" w:eastAsia="GHEA Grapalat" w:hAnsi="GHEA Grapalat" w:cs="GHEA Grapalat"/>
                <w:color w:val="000000"/>
                <w:sz w:val="20"/>
                <w:szCs w:val="20"/>
              </w:rPr>
              <w:t xml:space="preserve"> է </w:t>
            </w:r>
            <w:proofErr w:type="spellStart"/>
            <w:r w:rsidRPr="00FA0555">
              <w:rPr>
                <w:rFonts w:ascii="GHEA Grapalat" w:eastAsia="GHEA Grapalat" w:hAnsi="GHEA Grapalat" w:cs="GHEA Grapalat"/>
                <w:color w:val="000000"/>
                <w:sz w:val="20"/>
                <w:szCs w:val="20"/>
              </w:rPr>
              <w:t>միջանկյալ</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իրավաբանական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անձ</w:t>
            </w:r>
            <w:proofErr w:type="spellEnd"/>
          </w:p>
        </w:tc>
        <w:tc>
          <w:tcPr>
            <w:tcW w:w="6180" w:type="dxa"/>
          </w:tcPr>
          <w:p w14:paraId="403BC2C5" w14:textId="77777777" w:rsidR="00BF1194" w:rsidRPr="00FA0555" w:rsidRDefault="00BF1194" w:rsidP="00FA0555">
            <w:pPr>
              <w:rPr>
                <w:rFonts w:ascii="GHEA Grapalat" w:eastAsia="GHEA Grapalat" w:hAnsi="GHEA Grapalat" w:cs="GHEA Grapalat"/>
                <w:sz w:val="20"/>
                <w:szCs w:val="20"/>
              </w:rPr>
            </w:pPr>
          </w:p>
        </w:tc>
      </w:tr>
      <w:tr w:rsidR="00BF1194" w:rsidRPr="00FA0555" w14:paraId="72775E47" w14:textId="77777777" w:rsidTr="00FA0555">
        <w:trPr>
          <w:trHeight w:val="624"/>
        </w:trPr>
        <w:tc>
          <w:tcPr>
            <w:tcW w:w="2835" w:type="dxa"/>
            <w:vMerge/>
            <w:shd w:val="clear" w:color="auto" w:fill="D9E2F3"/>
            <w:vAlign w:val="center"/>
          </w:tcPr>
          <w:p w14:paraId="0EF3FA21"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FA0555" w:rsidRDefault="00BF1194" w:rsidP="00FA0555">
            <w:pPr>
              <w:rPr>
                <w:rFonts w:ascii="GHEA Grapalat" w:eastAsia="GHEA Grapalat" w:hAnsi="GHEA Grapalat" w:cs="GHEA Grapalat"/>
                <w:sz w:val="20"/>
                <w:szCs w:val="20"/>
              </w:rPr>
            </w:pPr>
          </w:p>
        </w:tc>
      </w:tr>
      <w:tr w:rsidR="00BF1194" w:rsidRPr="00FA0555" w14:paraId="0EC0260E" w14:textId="77777777" w:rsidTr="00FA0555">
        <w:trPr>
          <w:trHeight w:val="624"/>
        </w:trPr>
        <w:tc>
          <w:tcPr>
            <w:tcW w:w="2835" w:type="dxa"/>
            <w:vMerge/>
            <w:shd w:val="clear" w:color="auto" w:fill="D9E2F3"/>
            <w:vAlign w:val="center"/>
          </w:tcPr>
          <w:p w14:paraId="6868C93E"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FA0555" w:rsidRDefault="00BF1194" w:rsidP="00FA0555">
            <w:pPr>
              <w:rPr>
                <w:rFonts w:ascii="GHEA Grapalat" w:eastAsia="GHEA Grapalat" w:hAnsi="GHEA Grapalat" w:cs="GHEA Grapalat"/>
                <w:sz w:val="20"/>
                <w:szCs w:val="20"/>
              </w:rPr>
            </w:pPr>
          </w:p>
        </w:tc>
      </w:tr>
      <w:tr w:rsidR="00BF1194" w:rsidRPr="00FA0555" w14:paraId="37AA7489" w14:textId="77777777" w:rsidTr="00FA0555">
        <w:trPr>
          <w:trHeight w:val="624"/>
        </w:trPr>
        <w:tc>
          <w:tcPr>
            <w:tcW w:w="2835" w:type="dxa"/>
            <w:vMerge/>
            <w:shd w:val="clear" w:color="auto" w:fill="D9E2F3"/>
            <w:vAlign w:val="center"/>
          </w:tcPr>
          <w:p w14:paraId="7C80AD71"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FA0555" w:rsidRDefault="00BF1194" w:rsidP="00FA0555">
            <w:pPr>
              <w:rPr>
                <w:rFonts w:ascii="GHEA Grapalat" w:eastAsia="GHEA Grapalat" w:hAnsi="GHEA Grapalat" w:cs="GHEA Grapalat"/>
                <w:sz w:val="20"/>
                <w:szCs w:val="20"/>
              </w:rPr>
            </w:pPr>
          </w:p>
        </w:tc>
      </w:tr>
      <w:tr w:rsidR="00BF1194" w:rsidRPr="00FA0555" w14:paraId="6955B309" w14:textId="77777777" w:rsidTr="00FA0555">
        <w:trPr>
          <w:trHeight w:val="624"/>
        </w:trPr>
        <w:tc>
          <w:tcPr>
            <w:tcW w:w="2835" w:type="dxa"/>
            <w:vMerge/>
            <w:shd w:val="clear" w:color="auto" w:fill="D9E2F3"/>
            <w:vAlign w:val="center"/>
          </w:tcPr>
          <w:p w14:paraId="21457354"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FA0555" w:rsidRDefault="00BF1194" w:rsidP="00FA0555">
            <w:pPr>
              <w:rPr>
                <w:rFonts w:ascii="GHEA Grapalat" w:eastAsia="GHEA Grapalat" w:hAnsi="GHEA Grapalat" w:cs="GHEA Grapalat"/>
                <w:sz w:val="20"/>
                <w:szCs w:val="20"/>
              </w:rPr>
            </w:pPr>
          </w:p>
        </w:tc>
      </w:tr>
    </w:tbl>
    <w:p w14:paraId="17C2462D" w14:textId="77777777" w:rsidR="00BF1194" w:rsidRPr="00FA0555" w:rsidRDefault="00BF1194" w:rsidP="00FA0555">
      <w:pPr>
        <w:numPr>
          <w:ilvl w:val="1"/>
          <w:numId w:val="28"/>
        </w:numPr>
        <w:pBdr>
          <w:top w:val="nil"/>
          <w:left w:val="nil"/>
          <w:bottom w:val="nil"/>
          <w:right w:val="nil"/>
          <w:between w:val="nil"/>
        </w:pBdr>
        <w:ind w:left="0" w:hanging="431"/>
        <w:rPr>
          <w:rFonts w:ascii="GHEA Grapalat" w:eastAsia="GHEA Grapalat" w:hAnsi="GHEA Grapalat" w:cs="GHEA Grapalat"/>
          <w:i/>
          <w:sz w:val="20"/>
          <w:szCs w:val="20"/>
        </w:rPr>
      </w:pPr>
      <w:proofErr w:type="spellStart"/>
      <w:r w:rsidRPr="00FA0555">
        <w:rPr>
          <w:rFonts w:ascii="GHEA Grapalat" w:eastAsia="GHEA Grapalat" w:hAnsi="GHEA Grapalat" w:cs="GHEA Grapalat"/>
          <w:i/>
          <w:sz w:val="20"/>
          <w:szCs w:val="20"/>
        </w:rPr>
        <w:t>Միջանկյալ</w:t>
      </w:r>
      <w:proofErr w:type="spellEnd"/>
      <w:r w:rsidRPr="00FA0555">
        <w:rPr>
          <w:rFonts w:ascii="GHEA Grapalat" w:eastAsia="GHEA Grapalat" w:hAnsi="GHEA Grapalat" w:cs="GHEA Grapalat"/>
          <w:i/>
          <w:sz w:val="20"/>
          <w:szCs w:val="20"/>
        </w:rPr>
        <w:t xml:space="preserve"> </w:t>
      </w:r>
      <w:proofErr w:type="spellStart"/>
      <w:r w:rsidRPr="00FA0555">
        <w:rPr>
          <w:rFonts w:ascii="GHEA Grapalat" w:eastAsia="GHEA Grapalat" w:hAnsi="GHEA Grapalat" w:cs="GHEA Grapalat"/>
          <w:i/>
          <w:sz w:val="20"/>
          <w:szCs w:val="20"/>
        </w:rPr>
        <w:t>իրավաբանական</w:t>
      </w:r>
      <w:proofErr w:type="spellEnd"/>
      <w:r w:rsidRPr="00FA0555">
        <w:rPr>
          <w:rFonts w:ascii="GHEA Grapalat" w:eastAsia="GHEA Grapalat" w:hAnsi="GHEA Grapalat" w:cs="GHEA Grapalat"/>
          <w:i/>
          <w:sz w:val="20"/>
          <w:szCs w:val="20"/>
        </w:rPr>
        <w:t xml:space="preserve"> </w:t>
      </w:r>
      <w:proofErr w:type="spellStart"/>
      <w:r w:rsidRPr="00FA0555">
        <w:rPr>
          <w:rFonts w:ascii="GHEA Grapalat" w:eastAsia="GHEA Grapalat" w:hAnsi="GHEA Grapalat" w:cs="GHEA Grapalat"/>
          <w:i/>
          <w:sz w:val="20"/>
          <w:szCs w:val="20"/>
        </w:rPr>
        <w:t>անձի</w:t>
      </w:r>
      <w:proofErr w:type="spellEnd"/>
      <w:r w:rsidRPr="00FA0555">
        <w:rPr>
          <w:rFonts w:ascii="GHEA Grapalat" w:eastAsia="GHEA Grapalat" w:hAnsi="GHEA Grapalat" w:cs="GHEA Grapalat"/>
          <w:i/>
          <w:sz w:val="20"/>
          <w:szCs w:val="20"/>
        </w:rPr>
        <w:t xml:space="preserve"> </w:t>
      </w:r>
      <w:proofErr w:type="spellStart"/>
      <w:r w:rsidRPr="00FA0555">
        <w:rPr>
          <w:rFonts w:ascii="GHEA Grapalat" w:eastAsia="GHEA Grapalat" w:hAnsi="GHEA Grapalat" w:cs="GHEA Grapalat"/>
          <w:i/>
          <w:sz w:val="20"/>
          <w:szCs w:val="20"/>
        </w:rPr>
        <w:t>բաժնետոմսերի</w:t>
      </w:r>
      <w:proofErr w:type="spellEnd"/>
      <w:r w:rsidRPr="00FA0555">
        <w:rPr>
          <w:rFonts w:ascii="GHEA Grapalat" w:eastAsia="GHEA Grapalat" w:hAnsi="GHEA Grapalat" w:cs="GHEA Grapalat"/>
          <w:i/>
          <w:sz w:val="20"/>
          <w:szCs w:val="20"/>
        </w:rPr>
        <w:t xml:space="preserve"> </w:t>
      </w:r>
      <w:proofErr w:type="spellStart"/>
      <w:r w:rsidRPr="00FA0555">
        <w:rPr>
          <w:rFonts w:ascii="GHEA Grapalat" w:eastAsia="GHEA Grapalat" w:hAnsi="GHEA Grapalat" w:cs="GHEA Grapalat"/>
          <w:i/>
          <w:sz w:val="20"/>
          <w:szCs w:val="20"/>
        </w:rPr>
        <w:t>ցուցակման</w:t>
      </w:r>
      <w:proofErr w:type="spellEnd"/>
      <w:r w:rsidRPr="00FA0555">
        <w:rPr>
          <w:rFonts w:ascii="GHEA Grapalat" w:eastAsia="GHEA Grapalat" w:hAnsi="GHEA Grapalat" w:cs="GHEA Grapalat"/>
          <w:i/>
          <w:sz w:val="20"/>
          <w:szCs w:val="20"/>
        </w:rPr>
        <w:t xml:space="preserve"> </w:t>
      </w:r>
      <w:proofErr w:type="spellStart"/>
      <w:r w:rsidRPr="00FA0555">
        <w:rPr>
          <w:rFonts w:ascii="GHEA Grapalat" w:eastAsia="GHEA Grapalat" w:hAnsi="GHEA Grapalat"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A0555" w14:paraId="074019CE" w14:textId="77777777" w:rsidTr="003465D8">
        <w:tc>
          <w:tcPr>
            <w:tcW w:w="2835" w:type="dxa"/>
            <w:shd w:val="clear" w:color="auto" w:fill="D9E2F3"/>
            <w:vAlign w:val="center"/>
          </w:tcPr>
          <w:p w14:paraId="130AEF69"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Ֆոնդային</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բորսայի</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անվանումը</w:t>
            </w:r>
            <w:proofErr w:type="spellEnd"/>
          </w:p>
        </w:tc>
        <w:tc>
          <w:tcPr>
            <w:tcW w:w="6180" w:type="dxa"/>
            <w:vAlign w:val="center"/>
          </w:tcPr>
          <w:p w14:paraId="258F586D" w14:textId="77777777" w:rsidR="00BF1194" w:rsidRPr="00FA0555" w:rsidRDefault="00BF1194" w:rsidP="00FA0555">
            <w:pPr>
              <w:rPr>
                <w:rFonts w:ascii="GHEA Grapalat" w:eastAsia="GHEA Grapalat" w:hAnsi="GHEA Grapalat" w:cs="GHEA Grapalat"/>
                <w:sz w:val="20"/>
                <w:szCs w:val="20"/>
              </w:rPr>
            </w:pPr>
          </w:p>
        </w:tc>
      </w:tr>
      <w:tr w:rsidR="00BF1194" w:rsidRPr="00FA0555" w14:paraId="024C7BE3" w14:textId="77777777" w:rsidTr="003465D8">
        <w:tc>
          <w:tcPr>
            <w:tcW w:w="2835" w:type="dxa"/>
            <w:shd w:val="clear" w:color="auto" w:fill="D9E2F3"/>
            <w:vAlign w:val="center"/>
          </w:tcPr>
          <w:p w14:paraId="412A9CE6" w14:textId="77777777" w:rsidR="00BF1194" w:rsidRPr="00FA0555" w:rsidRDefault="00BF1194" w:rsidP="00FA0555">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FA0555">
              <w:rPr>
                <w:rFonts w:ascii="GHEA Grapalat" w:eastAsia="GHEA Grapalat" w:hAnsi="GHEA Grapalat" w:cs="GHEA Grapalat"/>
                <w:color w:val="000000"/>
                <w:sz w:val="20"/>
                <w:szCs w:val="20"/>
              </w:rPr>
              <w:t>Հղումը</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բորսայում</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առկա</w:t>
            </w:r>
            <w:proofErr w:type="spellEnd"/>
            <w:r w:rsidRPr="00FA0555">
              <w:rPr>
                <w:rFonts w:ascii="GHEA Grapalat" w:eastAsia="GHEA Grapalat" w:hAnsi="GHEA Grapalat" w:cs="GHEA Grapalat"/>
                <w:color w:val="000000"/>
                <w:sz w:val="20"/>
                <w:szCs w:val="20"/>
              </w:rPr>
              <w:t xml:space="preserve"> </w:t>
            </w:r>
            <w:proofErr w:type="spellStart"/>
            <w:r w:rsidRPr="00FA0555">
              <w:rPr>
                <w:rFonts w:ascii="GHEA Grapalat" w:eastAsia="GHEA Grapalat" w:hAnsi="GHEA Grapalat" w:cs="GHEA Grapalat"/>
                <w:color w:val="000000"/>
                <w:sz w:val="20"/>
                <w:szCs w:val="20"/>
              </w:rPr>
              <w:t>փաստաթղթերին</w:t>
            </w:r>
            <w:proofErr w:type="spellEnd"/>
          </w:p>
        </w:tc>
        <w:tc>
          <w:tcPr>
            <w:tcW w:w="6180" w:type="dxa"/>
            <w:vAlign w:val="center"/>
          </w:tcPr>
          <w:p w14:paraId="1AD1EBB7" w14:textId="77777777" w:rsidR="00BF1194" w:rsidRPr="00FA0555" w:rsidRDefault="00BF1194" w:rsidP="00FA0555">
            <w:pPr>
              <w:rPr>
                <w:rFonts w:ascii="GHEA Grapalat" w:eastAsia="GHEA Grapalat" w:hAnsi="GHEA Grapalat" w:cs="GHEA Grapalat"/>
                <w:sz w:val="20"/>
                <w:szCs w:val="20"/>
              </w:rPr>
            </w:pPr>
          </w:p>
        </w:tc>
      </w:tr>
    </w:tbl>
    <w:p w14:paraId="762326B8" w14:textId="7DFB8368" w:rsidR="00BF1194" w:rsidRPr="00FA0555" w:rsidRDefault="00BF1194" w:rsidP="00FA0555">
      <w:pPr>
        <w:pBdr>
          <w:top w:val="nil"/>
          <w:left w:val="nil"/>
          <w:bottom w:val="nil"/>
          <w:right w:val="nil"/>
          <w:between w:val="nil"/>
        </w:pBdr>
        <w:rPr>
          <w:rFonts w:ascii="GHEA Grapalat" w:eastAsia="GHEA Grapalat" w:hAnsi="GHEA Grapalat" w:cs="GHEA Grapalat"/>
          <w:b/>
          <w:color w:val="000000"/>
          <w:sz w:val="20"/>
          <w:szCs w:val="20"/>
        </w:rPr>
      </w:pPr>
      <w:proofErr w:type="spellStart"/>
      <w:r w:rsidRPr="00FA0555">
        <w:rPr>
          <w:rFonts w:ascii="GHEA Grapalat" w:eastAsia="GHEA Grapalat" w:hAnsi="GHEA Grapalat" w:cs="GHEA Grapalat"/>
          <w:b/>
          <w:color w:val="000000"/>
          <w:sz w:val="20"/>
          <w:szCs w:val="20"/>
        </w:rPr>
        <w:t>Լրացուցիչ</w:t>
      </w:r>
      <w:proofErr w:type="spellEnd"/>
      <w:r w:rsidRPr="00FA0555">
        <w:rPr>
          <w:rFonts w:ascii="GHEA Grapalat" w:eastAsia="GHEA Grapalat" w:hAnsi="GHEA Grapalat" w:cs="GHEA Grapalat"/>
          <w:b/>
          <w:color w:val="000000"/>
          <w:sz w:val="20"/>
          <w:szCs w:val="20"/>
        </w:rPr>
        <w:t xml:space="preserve"> </w:t>
      </w:r>
      <w:proofErr w:type="spellStart"/>
      <w:r w:rsidRPr="00FA0555">
        <w:rPr>
          <w:rFonts w:ascii="GHEA Grapalat" w:eastAsia="GHEA Grapalat" w:hAnsi="GHEA Grapalat" w:cs="GHEA Grapalat"/>
          <w:b/>
          <w:color w:val="000000"/>
          <w:sz w:val="20"/>
          <w:szCs w:val="20"/>
        </w:rPr>
        <w:t>նշումներ</w:t>
      </w:r>
      <w:proofErr w:type="spellEnd"/>
    </w:p>
    <w:p w14:paraId="3D915D13" w14:textId="77777777" w:rsidR="00BF1194" w:rsidRPr="00FA0555" w:rsidRDefault="00BF1194" w:rsidP="00FA0555">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A0555" w14:paraId="51056ED5" w14:textId="77777777" w:rsidTr="003465D8">
        <w:tc>
          <w:tcPr>
            <w:tcW w:w="9016" w:type="dxa"/>
            <w:shd w:val="clear" w:color="auto" w:fill="DEEAF6"/>
          </w:tcPr>
          <w:p w14:paraId="0CAC820A" w14:textId="77777777" w:rsidR="00BF1194" w:rsidRPr="00FA0555" w:rsidRDefault="00BF1194" w:rsidP="00FA0555">
            <w:pPr>
              <w:rPr>
                <w:rFonts w:ascii="GHEA Grapalat" w:eastAsia="GHEA Grapalat" w:hAnsi="GHEA Grapalat" w:cs="GHEA Grapalat"/>
                <w:i/>
                <w:color w:val="000000"/>
                <w:sz w:val="20"/>
                <w:szCs w:val="20"/>
              </w:rPr>
            </w:pPr>
            <w:proofErr w:type="spellStart"/>
            <w:r w:rsidRPr="00FA0555">
              <w:rPr>
                <w:rFonts w:ascii="GHEA Grapalat" w:eastAsia="GHEA Grapalat" w:hAnsi="GHEA Grapalat" w:cs="GHEA Grapalat"/>
                <w:i/>
                <w:color w:val="000000"/>
                <w:sz w:val="20"/>
                <w:szCs w:val="20"/>
              </w:rPr>
              <w:t>Լրացուցիչ</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տեղեկություններ</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կամ</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հավելյալ</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պարզաբանումներ</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որոնք</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առնչվում</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են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հայտարարագրում</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լրացված</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կամ</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լրացման</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ենթակա</w:t>
            </w:r>
            <w:proofErr w:type="spellEnd"/>
            <w:r w:rsidRPr="00FA0555">
              <w:rPr>
                <w:rFonts w:ascii="GHEA Grapalat" w:eastAsia="GHEA Grapalat" w:hAnsi="GHEA Grapalat" w:cs="GHEA Grapalat"/>
                <w:i/>
                <w:color w:val="000000"/>
                <w:sz w:val="20"/>
                <w:szCs w:val="20"/>
              </w:rPr>
              <w:t xml:space="preserve"> </w:t>
            </w:r>
            <w:proofErr w:type="spellStart"/>
            <w:r w:rsidRPr="00FA0555">
              <w:rPr>
                <w:rFonts w:ascii="GHEA Grapalat" w:eastAsia="GHEA Grapalat" w:hAnsi="GHEA Grapalat" w:cs="GHEA Grapalat"/>
                <w:i/>
                <w:color w:val="000000"/>
                <w:sz w:val="20"/>
                <w:szCs w:val="20"/>
              </w:rPr>
              <w:t>տվյալներին</w:t>
            </w:r>
            <w:proofErr w:type="spellEnd"/>
          </w:p>
        </w:tc>
      </w:tr>
      <w:tr w:rsidR="003465D8" w:rsidRPr="00FA0555" w14:paraId="50DC6758" w14:textId="77777777" w:rsidTr="00FA0555">
        <w:trPr>
          <w:trHeight w:val="2922"/>
        </w:trPr>
        <w:tc>
          <w:tcPr>
            <w:tcW w:w="9016" w:type="dxa"/>
            <w:shd w:val="clear" w:color="auto" w:fill="auto"/>
          </w:tcPr>
          <w:p w14:paraId="5879B9DE" w14:textId="77777777" w:rsidR="00BF1194" w:rsidRPr="00FA0555" w:rsidRDefault="00BF1194" w:rsidP="00FA0555">
            <w:pPr>
              <w:rPr>
                <w:rFonts w:ascii="GHEA Grapalat" w:eastAsia="GHEA Grapalat" w:hAnsi="GHEA Grapalat" w:cs="GHEA Grapalat"/>
                <w:b/>
                <w:color w:val="000000"/>
                <w:sz w:val="20"/>
                <w:szCs w:val="20"/>
              </w:rPr>
            </w:pPr>
          </w:p>
        </w:tc>
      </w:tr>
    </w:tbl>
    <w:p w14:paraId="327571D0" w14:textId="77777777" w:rsidR="00BF1194" w:rsidRPr="00FA0555" w:rsidRDefault="00BF1194" w:rsidP="00FA0555">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FA0555" w:rsidRDefault="00BF1194" w:rsidP="00FA0555">
      <w:pPr>
        <w:pStyle w:val="31"/>
        <w:spacing w:line="240" w:lineRule="auto"/>
        <w:jc w:val="right"/>
        <w:rPr>
          <w:rFonts w:ascii="GHEA Grapalat" w:hAnsi="GHEA Grapalat" w:cs="Arial"/>
          <w:b/>
        </w:rPr>
      </w:pPr>
    </w:p>
    <w:p w14:paraId="21BA8AC7" w14:textId="77777777" w:rsidR="00BF1194" w:rsidRPr="00FA0555" w:rsidRDefault="00BF1194" w:rsidP="00FA0555">
      <w:pPr>
        <w:pStyle w:val="31"/>
        <w:spacing w:line="240" w:lineRule="auto"/>
        <w:ind w:firstLine="0"/>
        <w:jc w:val="left"/>
        <w:rPr>
          <w:rFonts w:ascii="GHEA Grapalat" w:hAnsi="GHEA Grapalat"/>
          <w:i/>
          <w:lang w:val="hy-AM"/>
        </w:rPr>
      </w:pPr>
    </w:p>
    <w:p w14:paraId="0C6AB389" w14:textId="77777777" w:rsidR="00BF1194" w:rsidRPr="00FA0555" w:rsidRDefault="00BF1194" w:rsidP="00FA0555">
      <w:pPr>
        <w:pStyle w:val="31"/>
        <w:spacing w:line="240" w:lineRule="auto"/>
        <w:ind w:firstLine="0"/>
        <w:jc w:val="left"/>
        <w:rPr>
          <w:rFonts w:ascii="GHEA Grapalat" w:hAnsi="GHEA Grapalat"/>
          <w:i/>
          <w:lang w:val="hy-AM"/>
        </w:rPr>
      </w:pPr>
    </w:p>
    <w:p w14:paraId="74764DEE" w14:textId="77777777" w:rsidR="00BF1194" w:rsidRPr="00FA0555" w:rsidRDefault="00BF1194" w:rsidP="00FA0555">
      <w:pPr>
        <w:pStyle w:val="31"/>
        <w:spacing w:line="240" w:lineRule="auto"/>
        <w:ind w:firstLine="0"/>
        <w:jc w:val="left"/>
        <w:rPr>
          <w:rFonts w:ascii="GHEA Grapalat" w:hAnsi="GHEA Grapalat"/>
          <w:i/>
          <w:lang w:val="hy-AM"/>
        </w:rPr>
      </w:pPr>
    </w:p>
    <w:p w14:paraId="7998A861" w14:textId="77777777" w:rsidR="00BF1194" w:rsidRPr="00A71D81" w:rsidRDefault="00BF1194" w:rsidP="00FA0555">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DC6CBBB" w14:textId="77777777" w:rsidR="00254DB4" w:rsidRDefault="000B1088" w:rsidP="000B1088">
      <w:pPr>
        <w:pStyle w:val="31"/>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42D891B3" w14:textId="77777777" w:rsidR="00254DB4" w:rsidRDefault="00254DB4" w:rsidP="000B1088">
      <w:pPr>
        <w:pStyle w:val="31"/>
        <w:spacing w:line="240" w:lineRule="auto"/>
        <w:ind w:firstLine="0"/>
        <w:jc w:val="right"/>
        <w:rPr>
          <w:rFonts w:ascii="GHEA Grapalat" w:hAnsi="GHEA Grapalat"/>
          <w:b/>
          <w:lang w:val="hy-AM"/>
        </w:rPr>
      </w:pPr>
    </w:p>
    <w:p w14:paraId="6878DF5D" w14:textId="77777777" w:rsidR="00254DB4" w:rsidRDefault="00254DB4" w:rsidP="000B1088">
      <w:pPr>
        <w:pStyle w:val="31"/>
        <w:spacing w:line="240" w:lineRule="auto"/>
        <w:ind w:firstLine="0"/>
        <w:jc w:val="right"/>
        <w:rPr>
          <w:rFonts w:ascii="GHEA Grapalat" w:hAnsi="GHEA Grapalat"/>
          <w:b/>
          <w:lang w:val="hy-AM"/>
        </w:rPr>
      </w:pPr>
    </w:p>
    <w:p w14:paraId="77332829" w14:textId="095A4E42" w:rsidR="00B2572B" w:rsidRPr="00A71D81" w:rsidRDefault="00B2572B" w:rsidP="000B1088">
      <w:pPr>
        <w:pStyle w:val="31"/>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7630767"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17712">
        <w:rPr>
          <w:rFonts w:ascii="GHEA Grapalat" w:hAnsi="GHEA Grapalat"/>
          <w:b/>
          <w:lang w:val="hy-AM"/>
        </w:rPr>
        <w:t>ԱՄՄՄԴ-ԳՀԱՊՁԲ-2026/01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CA13D45" w:rsidR="00B2572B" w:rsidRPr="00A71D81" w:rsidRDefault="0056702B"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79AAB1B"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17712">
        <w:rPr>
          <w:rFonts w:ascii="GHEA Grapalat" w:hAnsi="GHEA Grapalat" w:cs="Arial"/>
          <w:sz w:val="20"/>
          <w:szCs w:val="20"/>
          <w:lang w:val="es-ES"/>
        </w:rPr>
        <w:t>ԱՄՄՄԴ-ԳՀԱՊՁԲ-2026/01</w:t>
      </w:r>
      <w:r w:rsidRPr="00A71D81">
        <w:rPr>
          <w:rFonts w:ascii="GHEA Grapalat" w:hAnsi="GHEA Grapalat" w:cs="Arial"/>
          <w:sz w:val="20"/>
          <w:szCs w:val="20"/>
          <w:lang w:val="es-ES"/>
        </w:rPr>
        <w:t xml:space="preserve">»* ծածկագրով </w:t>
      </w:r>
      <w:r w:rsidR="0056702B">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1771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1771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1771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1771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3"/>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BAAC83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2CA8577"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17712">
        <w:rPr>
          <w:rFonts w:ascii="GHEA Grapalat" w:hAnsi="GHEA Grapalat"/>
          <w:b/>
          <w:lang w:val="hy-AM"/>
        </w:rPr>
        <w:t>ԱՄՄՄԴ-ԳՀԱՊՁԲ-2026/01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5432DD7" w:rsidR="007862B1" w:rsidRPr="00A71D81" w:rsidRDefault="0056702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595213" w:rsidRPr="00A71D81" w14:paraId="2B71E1C6" w14:textId="77777777" w:rsidTr="000C512A">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0C512A">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C512A">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C512A">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0C512A">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0C512A">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0C512A">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C512A">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C512A" w:rsidRPr="00A71D81" w14:paraId="58FB1A24" w14:textId="77777777" w:rsidTr="000C512A">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6494742" w:rsidR="000C512A" w:rsidRPr="00254DB4" w:rsidRDefault="000C512A" w:rsidP="000C512A">
            <w:pPr>
              <w:rPr>
                <w:rFonts w:ascii="GHEA Grapalat" w:hAnsi="GHEA Grapalat" w:cs="Sylfaen"/>
                <w:sz w:val="20"/>
                <w:szCs w:val="20"/>
              </w:rPr>
            </w:pPr>
            <w:r w:rsidRPr="00254DB4">
              <w:rPr>
                <w:rFonts w:ascii="GHEA Grapalat" w:hAnsi="GHEA Grapalat" w:cs="Sylfaen"/>
                <w:sz w:val="20"/>
                <w:szCs w:val="20"/>
              </w:rPr>
              <w:t>9</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Շահառու</w:t>
            </w:r>
            <w:r w:rsidRPr="00254DB4">
              <w:rPr>
                <w:rFonts w:ascii="GHEA Grapalat" w:hAnsi="GHEA Grapalat" w:cs="Sylfaen"/>
                <w:sz w:val="20"/>
                <w:szCs w:val="20"/>
              </w:rPr>
              <w:t>ի</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անվանումը</w:t>
            </w:r>
            <w:proofErr w:type="spellEnd"/>
            <w:r w:rsidRPr="00AE2768">
              <w:rPr>
                <w:rFonts w:ascii="GHEA Grapalat" w:hAnsi="GHEA Grapalat" w:cs="Sylfaen"/>
                <w:sz w:val="20"/>
                <w:szCs w:val="20"/>
              </w:rPr>
              <w:t>,</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կամ</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անուն</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ազգանուն</w:t>
            </w:r>
            <w:proofErr w:type="spellEnd"/>
            <w:r w:rsidRPr="00254DB4">
              <w:rPr>
                <w:rFonts w:ascii="GHEA Grapalat" w:hAnsi="GHEA Grapalat" w:cs="Sylfaen"/>
                <w:sz w:val="20"/>
                <w:szCs w:val="20"/>
              </w:rPr>
              <w:t xml:space="preserve"> ` </w:t>
            </w:r>
            <w:r w:rsidR="008A3B8F" w:rsidRPr="008A3B8F">
              <w:rPr>
                <w:rFonts w:ascii="GHEA Grapalat" w:hAnsi="GHEA Grapalat" w:cs="Sylfaen"/>
                <w:sz w:val="20"/>
                <w:szCs w:val="20"/>
              </w:rPr>
              <w:t></w:t>
            </w:r>
            <w:proofErr w:type="spellStart"/>
            <w:r w:rsidR="008A3B8F" w:rsidRPr="008A3B8F">
              <w:rPr>
                <w:rFonts w:ascii="GHEA Grapalat" w:hAnsi="GHEA Grapalat" w:cs="Sylfaen"/>
                <w:sz w:val="20"/>
                <w:szCs w:val="20"/>
              </w:rPr>
              <w:t>Մեծամորի</w:t>
            </w:r>
            <w:proofErr w:type="spellEnd"/>
            <w:r w:rsidR="008A3B8F" w:rsidRPr="008A3B8F">
              <w:rPr>
                <w:rFonts w:ascii="GHEA Grapalat" w:hAnsi="GHEA Grapalat" w:cs="Sylfaen"/>
                <w:sz w:val="20"/>
                <w:szCs w:val="20"/>
              </w:rPr>
              <w:t xml:space="preserve"> </w:t>
            </w:r>
            <w:proofErr w:type="spellStart"/>
            <w:r w:rsidR="008A3B8F" w:rsidRPr="008A3B8F">
              <w:rPr>
                <w:rFonts w:ascii="GHEA Grapalat" w:hAnsi="GHEA Grapalat" w:cs="Sylfaen"/>
                <w:sz w:val="20"/>
                <w:szCs w:val="20"/>
              </w:rPr>
              <w:t>միջնակարգ</w:t>
            </w:r>
            <w:proofErr w:type="spellEnd"/>
            <w:r w:rsidR="008A3B8F" w:rsidRPr="008A3B8F">
              <w:rPr>
                <w:rFonts w:ascii="GHEA Grapalat" w:hAnsi="GHEA Grapalat" w:cs="Sylfaen"/>
                <w:sz w:val="20"/>
                <w:szCs w:val="20"/>
              </w:rPr>
              <w:t xml:space="preserve"> </w:t>
            </w:r>
            <w:proofErr w:type="spellStart"/>
            <w:r w:rsidR="008A3B8F" w:rsidRPr="008A3B8F">
              <w:rPr>
                <w:rFonts w:ascii="GHEA Grapalat" w:hAnsi="GHEA Grapalat" w:cs="Sylfaen"/>
                <w:sz w:val="20"/>
                <w:szCs w:val="20"/>
              </w:rPr>
              <w:t>դպրոց</w:t>
            </w:r>
            <w:proofErr w:type="spellEnd"/>
            <w:r w:rsidR="008A3B8F" w:rsidRPr="008A3B8F">
              <w:rPr>
                <w:rFonts w:ascii="GHEA Grapalat" w:hAnsi="GHEA Grapalat" w:cs="Sylfaen"/>
                <w:sz w:val="20"/>
                <w:szCs w:val="20"/>
              </w:rPr>
              <w:t> ՊՈԱԿ</w:t>
            </w:r>
          </w:p>
        </w:tc>
      </w:tr>
      <w:tr w:rsidR="000C512A" w:rsidRPr="00A71D81" w14:paraId="4E6BD5DE" w14:textId="77777777" w:rsidTr="000C512A">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11D541B" w:rsidR="000C512A" w:rsidRPr="00254DB4" w:rsidRDefault="000C512A" w:rsidP="000C512A">
            <w:pPr>
              <w:rPr>
                <w:rFonts w:ascii="GHEA Grapalat" w:hAnsi="GHEA Grapalat" w:cs="Sylfaen"/>
                <w:sz w:val="20"/>
                <w:szCs w:val="20"/>
              </w:rPr>
            </w:pPr>
            <w:r w:rsidRPr="00254DB4">
              <w:rPr>
                <w:rFonts w:ascii="GHEA Grapalat" w:hAnsi="GHEA Grapalat" w:cs="Sylfaen"/>
                <w:sz w:val="20"/>
                <w:szCs w:val="20"/>
              </w:rPr>
              <w:t xml:space="preserve">10. </w:t>
            </w:r>
            <w:proofErr w:type="spellStart"/>
            <w:r w:rsidRPr="00AE2768">
              <w:rPr>
                <w:rFonts w:ascii="GHEA Grapalat" w:hAnsi="GHEA Grapalat" w:cs="Sylfaen"/>
                <w:sz w:val="20"/>
                <w:szCs w:val="20"/>
              </w:rPr>
              <w:t>Շահառուի</w:t>
            </w:r>
            <w:proofErr w:type="spellEnd"/>
            <w:r w:rsidRPr="00254DB4">
              <w:rPr>
                <w:rFonts w:ascii="GHEA Grapalat" w:hAnsi="GHEA Grapalat" w:cs="Sylfaen"/>
                <w:sz w:val="20"/>
                <w:szCs w:val="20"/>
              </w:rPr>
              <w:t xml:space="preserve"> </w:t>
            </w:r>
            <w:r w:rsidRPr="00AE2768">
              <w:rPr>
                <w:rFonts w:ascii="GHEA Grapalat" w:hAnsi="GHEA Grapalat" w:cs="Sylfaen"/>
                <w:sz w:val="20"/>
                <w:szCs w:val="20"/>
              </w:rPr>
              <w:t>ՀԾՀ</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չի</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լրացվում</w:t>
            </w:r>
            <w:proofErr w:type="spellEnd"/>
            <w:r w:rsidRPr="00254DB4">
              <w:rPr>
                <w:rFonts w:ascii="GHEA Grapalat" w:hAnsi="GHEA Grapalat" w:cs="Sylfaen"/>
                <w:sz w:val="20"/>
                <w:szCs w:val="20"/>
              </w:rPr>
              <w:t>)</w:t>
            </w:r>
          </w:p>
        </w:tc>
      </w:tr>
      <w:tr w:rsidR="000C512A" w:rsidRPr="00A71D81" w14:paraId="6BEC7F57" w14:textId="77777777" w:rsidTr="000C512A">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A0B7911" w:rsidR="000C512A" w:rsidRPr="00254DB4" w:rsidRDefault="000C512A" w:rsidP="000C512A">
            <w:pPr>
              <w:rPr>
                <w:rFonts w:ascii="GHEA Grapalat" w:hAnsi="GHEA Grapalat" w:cs="Sylfaen"/>
                <w:sz w:val="20"/>
                <w:szCs w:val="20"/>
              </w:rPr>
            </w:pPr>
            <w:r w:rsidRPr="00254DB4">
              <w:rPr>
                <w:rFonts w:ascii="GHEA Grapalat" w:hAnsi="GHEA Grapalat" w:cs="Sylfaen"/>
                <w:sz w:val="20"/>
                <w:szCs w:val="20"/>
              </w:rPr>
              <w:t>11</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Շահառուի</w:t>
            </w:r>
            <w:proofErr w:type="spellEnd"/>
            <w:r w:rsidRPr="00254DB4">
              <w:rPr>
                <w:rFonts w:ascii="GHEA Grapalat" w:hAnsi="GHEA Grapalat" w:cs="Sylfaen"/>
                <w:sz w:val="20"/>
                <w:szCs w:val="20"/>
              </w:rPr>
              <w:t xml:space="preserve"> </w:t>
            </w:r>
            <w:r w:rsidRPr="00AE2768">
              <w:rPr>
                <w:rFonts w:ascii="GHEA Grapalat" w:hAnsi="GHEA Grapalat" w:cs="Sylfaen"/>
                <w:sz w:val="20"/>
                <w:szCs w:val="20"/>
              </w:rPr>
              <w:t>ՀՎՀՀ</w:t>
            </w:r>
            <w:r w:rsidRPr="00254DB4">
              <w:rPr>
                <w:rFonts w:ascii="GHEA Grapalat" w:hAnsi="GHEA Grapalat" w:cs="Sylfaen"/>
                <w:sz w:val="20"/>
                <w:szCs w:val="20"/>
              </w:rPr>
              <w:t xml:space="preserve">` </w:t>
            </w:r>
            <w:r w:rsidR="008A3B8F" w:rsidRPr="008A3B8F">
              <w:rPr>
                <w:rFonts w:ascii="GHEA Grapalat" w:hAnsi="GHEA Grapalat" w:cs="Sylfaen"/>
                <w:sz w:val="20"/>
                <w:szCs w:val="20"/>
              </w:rPr>
              <w:t>04707549</w:t>
            </w:r>
          </w:p>
        </w:tc>
      </w:tr>
      <w:tr w:rsidR="000C512A" w:rsidRPr="00A71D81" w14:paraId="667B6930" w14:textId="77777777" w:rsidTr="000C512A">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36B67AA" w:rsidR="000C512A" w:rsidRPr="00254DB4" w:rsidRDefault="000C512A" w:rsidP="000C512A">
            <w:pPr>
              <w:rPr>
                <w:rFonts w:ascii="GHEA Grapalat" w:hAnsi="GHEA Grapalat" w:cs="Sylfaen"/>
                <w:sz w:val="20"/>
                <w:szCs w:val="20"/>
              </w:rPr>
            </w:pPr>
            <w:r w:rsidRPr="00AE2768">
              <w:rPr>
                <w:rFonts w:ascii="GHEA Grapalat" w:hAnsi="GHEA Grapalat" w:cs="Sylfaen"/>
                <w:sz w:val="20"/>
                <w:szCs w:val="20"/>
              </w:rPr>
              <w:t>1</w:t>
            </w:r>
            <w:r w:rsidRPr="00254DB4">
              <w:rPr>
                <w:rFonts w:ascii="GHEA Grapalat" w:hAnsi="GHEA Grapalat" w:cs="Sylfaen"/>
                <w:sz w:val="20"/>
                <w:szCs w:val="20"/>
              </w:rPr>
              <w:t>2</w:t>
            </w:r>
            <w:r w:rsidRPr="00AE2768">
              <w:rPr>
                <w:rFonts w:ascii="GHEA Grapalat" w:hAnsi="GHEA Grapalat" w:cs="Sylfaen"/>
                <w:sz w:val="20"/>
                <w:szCs w:val="20"/>
              </w:rPr>
              <w:t>.Շահառուի</w:t>
            </w:r>
            <w:r w:rsidRPr="00254DB4">
              <w:rPr>
                <w:rFonts w:ascii="GHEA Grapalat" w:hAnsi="GHEA Grapalat" w:cs="Sylfaen"/>
                <w:sz w:val="20"/>
                <w:szCs w:val="20"/>
              </w:rPr>
              <w:t xml:space="preserve">ն </w:t>
            </w:r>
            <w:proofErr w:type="spellStart"/>
            <w:r w:rsidRPr="00254DB4">
              <w:rPr>
                <w:rFonts w:ascii="GHEA Grapalat" w:hAnsi="GHEA Grapalat" w:cs="Sylfaen"/>
                <w:sz w:val="20"/>
                <w:szCs w:val="20"/>
              </w:rPr>
              <w:t>սպասարկող</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Ֆինանսական</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կազմակերպություն</w:t>
            </w:r>
            <w:proofErr w:type="spellEnd"/>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բանկ</w:t>
            </w:r>
            <w:proofErr w:type="spellEnd"/>
            <w:r w:rsidRPr="00AE2768">
              <w:rPr>
                <w:rFonts w:ascii="GHEA Grapalat" w:hAnsi="GHEA Grapalat" w:cs="Sylfaen"/>
                <w:sz w:val="20"/>
                <w:szCs w:val="20"/>
              </w:rPr>
              <w:t>)</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Ակբա</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բանկ</w:t>
            </w:r>
            <w:proofErr w:type="spellEnd"/>
          </w:p>
        </w:tc>
      </w:tr>
      <w:tr w:rsidR="000C512A" w:rsidRPr="00A71D81" w14:paraId="59263A87" w14:textId="77777777" w:rsidTr="000C512A">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83D977" w:rsidR="000C512A" w:rsidRPr="00254DB4" w:rsidRDefault="000C512A" w:rsidP="000C512A">
            <w:pPr>
              <w:rPr>
                <w:rFonts w:ascii="GHEA Grapalat" w:hAnsi="GHEA Grapalat" w:cs="Sylfaen"/>
                <w:sz w:val="20"/>
                <w:szCs w:val="20"/>
              </w:rPr>
            </w:pPr>
            <w:r w:rsidRPr="00AE2768">
              <w:rPr>
                <w:rFonts w:ascii="GHEA Grapalat" w:hAnsi="GHEA Grapalat" w:cs="Sylfaen"/>
                <w:sz w:val="20"/>
                <w:szCs w:val="20"/>
              </w:rPr>
              <w:t>1</w:t>
            </w:r>
            <w:r w:rsidRPr="00254DB4">
              <w:rPr>
                <w:rFonts w:ascii="GHEA Grapalat" w:hAnsi="GHEA Grapalat" w:cs="Sylfaen"/>
                <w:sz w:val="20"/>
                <w:szCs w:val="20"/>
              </w:rPr>
              <w:t>3</w:t>
            </w:r>
            <w:r w:rsidRPr="00AE2768">
              <w:rPr>
                <w:rFonts w:ascii="GHEA Grapalat" w:hAnsi="GHEA Grapalat" w:cs="Sylfaen"/>
                <w:sz w:val="20"/>
                <w:szCs w:val="20"/>
              </w:rPr>
              <w:t>.Շահառուի</w:t>
            </w:r>
            <w:r w:rsidRPr="00254DB4">
              <w:rPr>
                <w:rFonts w:ascii="GHEA Grapalat" w:hAnsi="GHEA Grapalat" w:cs="Sylfaen"/>
                <w:sz w:val="20"/>
                <w:szCs w:val="20"/>
              </w:rPr>
              <w:t xml:space="preserve"> </w:t>
            </w:r>
            <w:proofErr w:type="spellStart"/>
            <w:r w:rsidRPr="00AE2768">
              <w:rPr>
                <w:rFonts w:ascii="GHEA Grapalat" w:hAnsi="GHEA Grapalat" w:cs="Sylfaen"/>
                <w:sz w:val="20"/>
                <w:szCs w:val="20"/>
              </w:rPr>
              <w:t>հաշվի</w:t>
            </w:r>
            <w:proofErr w:type="spellEnd"/>
            <w:r w:rsidRPr="00254DB4">
              <w:rPr>
                <w:rFonts w:ascii="GHEA Grapalat" w:hAnsi="GHEA Grapalat" w:cs="Sylfaen"/>
                <w:sz w:val="20"/>
                <w:szCs w:val="20"/>
              </w:rPr>
              <w:t xml:space="preserve"> </w:t>
            </w:r>
            <w:proofErr w:type="spellStart"/>
            <w:r w:rsidRPr="00AE2768">
              <w:rPr>
                <w:rFonts w:ascii="GHEA Grapalat" w:hAnsi="GHEA Grapalat" w:cs="Sylfaen"/>
                <w:sz w:val="20"/>
                <w:szCs w:val="20"/>
              </w:rPr>
              <w:t>համարը</w:t>
            </w:r>
            <w:proofErr w:type="spellEnd"/>
            <w:r w:rsidRPr="00254DB4">
              <w:rPr>
                <w:rFonts w:ascii="GHEA Grapalat" w:hAnsi="GHEA Grapalat" w:cs="Sylfaen"/>
                <w:sz w:val="20"/>
                <w:szCs w:val="20"/>
              </w:rPr>
              <w:t xml:space="preserve"> (</w:t>
            </w:r>
            <w:proofErr w:type="spellStart"/>
            <w:proofErr w:type="gramStart"/>
            <w:r w:rsidRPr="00AE2768">
              <w:rPr>
                <w:rFonts w:ascii="GHEA Grapalat" w:hAnsi="GHEA Grapalat" w:cs="Sylfaen"/>
                <w:sz w:val="20"/>
                <w:szCs w:val="20"/>
              </w:rPr>
              <w:t>հշ</w:t>
            </w:r>
            <w:r w:rsidRPr="00254DB4">
              <w:rPr>
                <w:rFonts w:ascii="GHEA Grapalat" w:hAnsi="GHEA Grapalat" w:cs="Sylfaen"/>
                <w:sz w:val="20"/>
                <w:szCs w:val="20"/>
              </w:rPr>
              <w:t>.N</w:t>
            </w:r>
            <w:proofErr w:type="spellEnd"/>
            <w:proofErr w:type="gramEnd"/>
            <w:r w:rsidRPr="00254DB4">
              <w:rPr>
                <w:rFonts w:ascii="GHEA Grapalat" w:hAnsi="GHEA Grapalat" w:cs="Sylfaen"/>
                <w:sz w:val="20"/>
                <w:szCs w:val="20"/>
              </w:rPr>
              <w:t xml:space="preserve">) </w:t>
            </w:r>
            <w:r w:rsidR="008A3B8F" w:rsidRPr="008A3B8F">
              <w:rPr>
                <w:rFonts w:ascii="GHEA Grapalat" w:hAnsi="GHEA Grapalat" w:cs="Sylfaen"/>
                <w:sz w:val="20"/>
                <w:szCs w:val="20"/>
              </w:rPr>
              <w:t>900328000311</w:t>
            </w:r>
          </w:p>
        </w:tc>
      </w:tr>
      <w:tr w:rsidR="00595213" w:rsidRPr="00A71D81" w14:paraId="5EDDA84E" w14:textId="77777777" w:rsidTr="000C512A">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54DB4" w:rsidRDefault="00595213" w:rsidP="00CB0ADE">
            <w:pPr>
              <w:rPr>
                <w:rFonts w:ascii="GHEA Grapalat" w:hAnsi="GHEA Grapalat" w:cs="Sylfaen"/>
                <w:sz w:val="20"/>
                <w:szCs w:val="20"/>
              </w:rPr>
            </w:pPr>
            <w:r w:rsidRPr="00A71D81">
              <w:rPr>
                <w:rFonts w:ascii="GHEA Grapalat" w:hAnsi="GHEA Grapalat" w:cs="Sylfaen"/>
                <w:sz w:val="20"/>
                <w:szCs w:val="20"/>
              </w:rPr>
              <w:t>1</w:t>
            </w:r>
            <w:r w:rsidRPr="00254DB4">
              <w:rPr>
                <w:rFonts w:ascii="GHEA Grapalat" w:hAnsi="GHEA Grapalat" w:cs="Sylfaen"/>
                <w:sz w:val="20"/>
                <w:szCs w:val="20"/>
              </w:rPr>
              <w:t>4</w:t>
            </w:r>
            <w:r w:rsidRPr="00A71D81">
              <w:rPr>
                <w:rFonts w:ascii="GHEA Grapalat" w:hAnsi="GHEA Grapalat" w:cs="Sylfaen"/>
                <w:sz w:val="20"/>
                <w:szCs w:val="20"/>
              </w:rPr>
              <w:t>.Գումարը</w:t>
            </w:r>
            <w:r w:rsidRPr="00254DB4">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254DB4">
              <w:rPr>
                <w:rFonts w:ascii="GHEA Grapalat" w:hAnsi="GHEA Grapalat" w:cs="Sylfaen"/>
                <w:sz w:val="20"/>
                <w:szCs w:val="20"/>
              </w:rPr>
              <w:t xml:space="preserve"> </w:t>
            </w:r>
            <w:r w:rsidRPr="00A71D81">
              <w:rPr>
                <w:rFonts w:ascii="GHEA Grapalat" w:hAnsi="GHEA Grapalat" w:cs="Sylfaen"/>
                <w:sz w:val="20"/>
                <w:szCs w:val="20"/>
              </w:rPr>
              <w:t>և</w:t>
            </w:r>
            <w:r w:rsidRPr="00254DB4">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բառերով</w:t>
            </w:r>
            <w:proofErr w:type="spellEnd"/>
            <w:r w:rsidRPr="00254DB4">
              <w:rPr>
                <w:rFonts w:ascii="GHEA Grapalat" w:hAnsi="GHEA Grapalat" w:cs="Sylfaen"/>
                <w:sz w:val="20"/>
                <w:szCs w:val="20"/>
              </w:rPr>
              <w:t>)`</w:t>
            </w:r>
            <w:proofErr w:type="gramEnd"/>
          </w:p>
        </w:tc>
      </w:tr>
      <w:tr w:rsidR="00595213" w:rsidRPr="00A71D81" w14:paraId="11708FAD" w14:textId="77777777" w:rsidTr="000C512A">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proofErr w:type="spellStart"/>
            <w:r w:rsidRPr="00254DB4">
              <w:rPr>
                <w:rFonts w:ascii="GHEA Grapalat" w:hAnsi="GHEA Grapalat" w:cs="Sylfaen"/>
                <w:sz w:val="20"/>
                <w:szCs w:val="20"/>
              </w:rPr>
              <w:t>Ակցեպտավորված</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գումարը</w:t>
            </w:r>
            <w:proofErr w:type="spellEnd"/>
            <w:proofErr w:type="gramStart"/>
            <w:r w:rsidRPr="00254DB4">
              <w:rPr>
                <w:rFonts w:ascii="GHEA Grapalat" w:hAnsi="GHEA Grapalat" w:cs="Sylfaen"/>
                <w:sz w:val="20"/>
                <w:szCs w:val="20"/>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254DB4">
              <w:rPr>
                <w:rFonts w:ascii="GHEA Grapalat" w:hAnsi="GHEA Grapalat" w:cs="Sylfaen"/>
                <w:sz w:val="20"/>
                <w:szCs w:val="20"/>
              </w:rPr>
              <w:t xml:space="preserve"> </w:t>
            </w:r>
            <w:r w:rsidRPr="00A71D81">
              <w:rPr>
                <w:rFonts w:ascii="GHEA Grapalat" w:hAnsi="GHEA Grapalat" w:cs="Sylfaen"/>
                <w:sz w:val="20"/>
                <w:szCs w:val="20"/>
              </w:rPr>
              <w:t>և</w:t>
            </w:r>
            <w:r w:rsidRPr="00254DB4">
              <w:rPr>
                <w:rFonts w:ascii="GHEA Grapalat" w:hAnsi="GHEA Grapalat" w:cs="Sylfaen"/>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254DB4">
              <w:rPr>
                <w:rFonts w:ascii="GHEA Grapalat" w:hAnsi="GHEA Grapalat" w:cs="Sylfaen"/>
                <w:sz w:val="20"/>
                <w:szCs w:val="20"/>
              </w:rPr>
              <w:t xml:space="preserve">  </w:t>
            </w:r>
            <w:r w:rsidRPr="00A71D81">
              <w:rPr>
                <w:rFonts w:ascii="GHEA Grapalat" w:hAnsi="GHEA Grapalat" w:cs="Sylfaen"/>
                <w:sz w:val="20"/>
                <w:szCs w:val="20"/>
              </w:rPr>
              <w:t>(</w:t>
            </w:r>
            <w:proofErr w:type="spellStart"/>
            <w:r w:rsidRPr="00254DB4">
              <w:rPr>
                <w:rFonts w:ascii="GHEA Grapalat" w:hAnsi="GHEA Grapalat" w:cs="Sylfaen"/>
                <w:sz w:val="20"/>
                <w:szCs w:val="20"/>
              </w:rPr>
              <w:t>նախատեսված</w:t>
            </w:r>
            <w:proofErr w:type="spellEnd"/>
            <w:r w:rsidRPr="00254DB4">
              <w:rPr>
                <w:rFonts w:ascii="GHEA Grapalat" w:hAnsi="GHEA Grapalat" w:cs="Sylfaen"/>
                <w:sz w:val="20"/>
                <w:szCs w:val="20"/>
              </w:rPr>
              <w:t xml:space="preserve"> է </w:t>
            </w:r>
            <w:proofErr w:type="spellStart"/>
            <w:r w:rsidRPr="00254DB4">
              <w:rPr>
                <w:rFonts w:ascii="GHEA Grapalat" w:hAnsi="GHEA Grapalat" w:cs="Sylfaen"/>
                <w:sz w:val="20"/>
                <w:szCs w:val="20"/>
              </w:rPr>
              <w:t>նշված</w:t>
            </w:r>
            <w:proofErr w:type="spellEnd"/>
            <w:r w:rsidRPr="00254DB4">
              <w:rPr>
                <w:rFonts w:ascii="GHEA Grapalat" w:hAnsi="GHEA Grapalat" w:cs="Sylfaen"/>
                <w:sz w:val="20"/>
                <w:szCs w:val="20"/>
              </w:rPr>
              <w:t xml:space="preserve">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0C512A">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54DB4" w:rsidRDefault="00595213" w:rsidP="00CB0ADE">
            <w:pPr>
              <w:rPr>
                <w:rFonts w:ascii="GHEA Grapalat" w:hAnsi="GHEA Grapalat" w:cs="Sylfaen"/>
                <w:sz w:val="20"/>
                <w:szCs w:val="20"/>
              </w:rPr>
            </w:pPr>
            <w:r w:rsidRPr="00A71D81">
              <w:rPr>
                <w:rFonts w:ascii="GHEA Grapalat" w:hAnsi="GHEA Grapalat" w:cs="Sylfaen"/>
                <w:sz w:val="20"/>
                <w:szCs w:val="20"/>
              </w:rPr>
              <w:t>1</w:t>
            </w:r>
            <w:r w:rsidRPr="00254DB4">
              <w:rPr>
                <w:rFonts w:ascii="GHEA Grapalat" w:hAnsi="GHEA Grapalat" w:cs="Sylfaen"/>
                <w:sz w:val="20"/>
                <w:szCs w:val="20"/>
              </w:rPr>
              <w:t>6</w:t>
            </w:r>
            <w:r w:rsidRPr="00A71D81">
              <w:rPr>
                <w:rFonts w:ascii="GHEA Grapalat" w:hAnsi="GHEA Grapalat" w:cs="Sylfaen"/>
                <w:sz w:val="20"/>
                <w:szCs w:val="20"/>
              </w:rPr>
              <w:t>.Արժույթը</w:t>
            </w:r>
            <w:r w:rsidRPr="00254DB4">
              <w:rPr>
                <w:rFonts w:ascii="GHEA Grapalat" w:hAnsi="GHEA Grapalat" w:cs="Sylfaen"/>
                <w:sz w:val="20"/>
                <w:szCs w:val="20"/>
              </w:rPr>
              <w:t xml:space="preserve"> (</w:t>
            </w:r>
            <w:proofErr w:type="spellStart"/>
            <w:r w:rsidRPr="00A71D81">
              <w:rPr>
                <w:rFonts w:ascii="GHEA Grapalat" w:hAnsi="GHEA Grapalat" w:cs="Sylfaen"/>
                <w:sz w:val="20"/>
                <w:szCs w:val="20"/>
              </w:rPr>
              <w:t>բառերով</w:t>
            </w:r>
            <w:proofErr w:type="spellEnd"/>
            <w:r w:rsidRPr="00254DB4">
              <w:rPr>
                <w:rFonts w:ascii="GHEA Grapalat" w:hAnsi="GHEA Grapalat" w:cs="Sylfaen"/>
                <w:sz w:val="20"/>
                <w:szCs w:val="20"/>
              </w:rPr>
              <w:t xml:space="preserve"> </w:t>
            </w:r>
            <w:r w:rsidRPr="00A71D81">
              <w:rPr>
                <w:rFonts w:ascii="GHEA Grapalat" w:hAnsi="GHEA Grapalat" w:cs="Sylfaen"/>
                <w:sz w:val="20"/>
                <w:szCs w:val="20"/>
              </w:rPr>
              <w:t>և</w:t>
            </w:r>
            <w:r w:rsidRPr="00254DB4">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կոդով</w:t>
            </w:r>
            <w:proofErr w:type="spellEnd"/>
            <w:r w:rsidRPr="00254DB4">
              <w:rPr>
                <w:rFonts w:ascii="GHEA Grapalat" w:hAnsi="GHEA Grapalat" w:cs="Sylfaen"/>
                <w:sz w:val="20"/>
                <w:szCs w:val="20"/>
              </w:rPr>
              <w:t>)`</w:t>
            </w:r>
            <w:proofErr w:type="gramEnd"/>
          </w:p>
        </w:tc>
      </w:tr>
      <w:tr w:rsidR="00595213" w:rsidRPr="00A71D81" w14:paraId="1AD5DD97" w14:textId="77777777" w:rsidTr="000C512A">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0C512A">
        <w:trPr>
          <w:trHeight w:val="424"/>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0C512A">
        <w:trPr>
          <w:trHeight w:val="70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C512A">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0C512A">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0C512A">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4869"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0C512A">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4869"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C512A">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4869"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91771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91771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91771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91771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1771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41D94403" w14:textId="77777777" w:rsidR="00254DB4" w:rsidRDefault="00631658" w:rsidP="00AE74A0">
      <w:pPr>
        <w:pStyle w:val="31"/>
        <w:spacing w:line="240" w:lineRule="auto"/>
        <w:ind w:firstLine="0"/>
        <w:rPr>
          <w:rFonts w:ascii="GHEA Grapalat" w:hAnsi="GHEA Grapalat"/>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3DAA6C8F" w14:textId="77777777" w:rsidR="00254DB4" w:rsidRDefault="00254DB4" w:rsidP="00AE74A0">
      <w:pPr>
        <w:pStyle w:val="31"/>
        <w:spacing w:line="240" w:lineRule="auto"/>
        <w:ind w:firstLine="0"/>
        <w:rPr>
          <w:rFonts w:ascii="GHEA Grapalat" w:hAnsi="GHEA Grapalat"/>
          <w:b/>
          <w:lang w:val="hy-AM"/>
        </w:rPr>
      </w:pPr>
    </w:p>
    <w:p w14:paraId="5268F810" w14:textId="4712F76A" w:rsidR="00091EBC" w:rsidRPr="00A71D81" w:rsidRDefault="00AE74A0" w:rsidP="00254DB4">
      <w:pPr>
        <w:pStyle w:val="31"/>
        <w:spacing w:line="240" w:lineRule="auto"/>
        <w:ind w:firstLine="0"/>
        <w:jc w:val="right"/>
        <w:rPr>
          <w:rFonts w:ascii="GHEA Grapalat" w:hAnsi="GHEA Grapalat" w:cs="Arial"/>
          <w:b/>
          <w:lang w:val="hy-AM"/>
        </w:rPr>
      </w:pPr>
      <w:r>
        <w:rPr>
          <w:rFonts w:ascii="GHEA Grapalat" w:hAnsi="GHEA Grapalat"/>
          <w:b/>
          <w:lang w:val="hy-AM"/>
        </w:rPr>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E355FD5" w:rsidR="00091EBC" w:rsidRPr="00A71D81" w:rsidRDefault="00091EBC" w:rsidP="00091EBC">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17712">
        <w:rPr>
          <w:rFonts w:ascii="GHEA Grapalat" w:hAnsi="GHEA Grapalat"/>
          <w:b/>
          <w:lang w:val="hy-AM"/>
        </w:rPr>
        <w:t>ԱՄՄՄԴ-ԳՀԱՊՁԲ-2026/01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48AE9058" w:rsidR="00091EBC" w:rsidRPr="00A71D81" w:rsidRDefault="0056702B"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C66B28">
        <w:fldChar w:fldCharType="begin"/>
      </w:r>
      <w:r w:rsidR="00C66B28" w:rsidRPr="00BF279A">
        <w:rPr>
          <w:lang w:val="hy-AM"/>
        </w:rPr>
        <w:instrText xml:space="preserve"> HYPERLINK "http://www.procurement.am" </w:instrText>
      </w:r>
      <w:r w:rsidR="00C66B28">
        <w:fldChar w:fldCharType="separate"/>
      </w:r>
      <w:r w:rsidRPr="00A71D81">
        <w:rPr>
          <w:rStyle w:val="a9"/>
          <w:rFonts w:ascii="GHEA Grapalat" w:hAnsi="GHEA Grapalat"/>
          <w:sz w:val="20"/>
          <w:szCs w:val="20"/>
          <w:lang w:val="hy-AM"/>
        </w:rPr>
        <w:t>www.procurement.am</w:t>
      </w:r>
      <w:r w:rsidR="00C66B28">
        <w:rPr>
          <w:rStyle w:val="a9"/>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CCFDE7B"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17712">
        <w:rPr>
          <w:rFonts w:ascii="GHEA Grapalat" w:hAnsi="GHEA Grapalat" w:cs="Sylfaen"/>
          <w:b/>
          <w:lang w:val="hy-AM"/>
        </w:rPr>
        <w:t>ԱՄՄՄԴ-ԳՀԱՊՁԲ-2026/01</w:t>
      </w:r>
      <w:r w:rsidRPr="00A71D81">
        <w:rPr>
          <w:rFonts w:ascii="GHEA Grapalat" w:hAnsi="GHEA Grapalat" w:cs="Sylfaen"/>
          <w:b/>
          <w:lang w:val="hy-AM"/>
        </w:rPr>
        <w:t>»*  ծածկագրով</w:t>
      </w:r>
    </w:p>
    <w:p w14:paraId="5BE6F7DC" w14:textId="322DEDAF" w:rsidR="00631658" w:rsidRPr="00A71D81" w:rsidRDefault="0056702B"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627" w:type="dxa"/>
        <w:tblLook w:val="0000" w:firstRow="0" w:lastRow="0" w:firstColumn="0" w:lastColumn="0" w:noHBand="0" w:noVBand="0"/>
      </w:tblPr>
      <w:tblGrid>
        <w:gridCol w:w="5616"/>
        <w:gridCol w:w="5011"/>
      </w:tblGrid>
      <w:tr w:rsidR="00334B2F" w:rsidRPr="00A71D81" w14:paraId="10E67904" w14:textId="77777777" w:rsidTr="000C512A">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0C512A">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C512A">
        <w:trPr>
          <w:trHeight w:val="349"/>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C512A">
        <w:trPr>
          <w:trHeight w:val="345"/>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0C512A">
        <w:trPr>
          <w:trHeight w:val="361"/>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0C512A">
        <w:trPr>
          <w:trHeight w:val="43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0C512A">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C512A">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A3B8F" w:rsidRPr="00A71D81" w14:paraId="0D43874F" w14:textId="77777777" w:rsidTr="000C512A">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F3D17A6" w:rsidR="008A3B8F" w:rsidRPr="00254DB4" w:rsidRDefault="008A3B8F" w:rsidP="008A3B8F">
            <w:pPr>
              <w:rPr>
                <w:rFonts w:ascii="GHEA Grapalat" w:hAnsi="GHEA Grapalat" w:cs="Sylfaen"/>
                <w:sz w:val="20"/>
                <w:szCs w:val="20"/>
                <w:lang w:val="hy-AM"/>
              </w:rPr>
            </w:pPr>
            <w:r w:rsidRPr="00254DB4">
              <w:rPr>
                <w:rFonts w:ascii="GHEA Grapalat" w:hAnsi="GHEA Grapalat" w:cs="Sylfaen"/>
                <w:sz w:val="20"/>
                <w:szCs w:val="20"/>
              </w:rPr>
              <w:t>9</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Շահառու</w:t>
            </w:r>
            <w:r w:rsidRPr="00254DB4">
              <w:rPr>
                <w:rFonts w:ascii="GHEA Grapalat" w:hAnsi="GHEA Grapalat" w:cs="Sylfaen"/>
                <w:sz w:val="20"/>
                <w:szCs w:val="20"/>
              </w:rPr>
              <w:t>ի</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անվանումը</w:t>
            </w:r>
            <w:proofErr w:type="spellEnd"/>
            <w:r w:rsidRPr="00AE2768">
              <w:rPr>
                <w:rFonts w:ascii="GHEA Grapalat" w:hAnsi="GHEA Grapalat" w:cs="Sylfaen"/>
                <w:sz w:val="20"/>
                <w:szCs w:val="20"/>
              </w:rPr>
              <w:t>,</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կամ</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անուն</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ազգանուն</w:t>
            </w:r>
            <w:proofErr w:type="spellEnd"/>
            <w:r w:rsidRPr="00254DB4">
              <w:rPr>
                <w:rFonts w:ascii="GHEA Grapalat" w:hAnsi="GHEA Grapalat" w:cs="Sylfaen"/>
                <w:sz w:val="20"/>
                <w:szCs w:val="20"/>
              </w:rPr>
              <w:t xml:space="preserve"> ` </w:t>
            </w:r>
            <w:r w:rsidRPr="008A3B8F">
              <w:rPr>
                <w:rFonts w:ascii="GHEA Grapalat" w:hAnsi="GHEA Grapalat" w:cs="Sylfaen"/>
                <w:sz w:val="20"/>
                <w:szCs w:val="20"/>
              </w:rPr>
              <w:t></w:t>
            </w:r>
            <w:proofErr w:type="spellStart"/>
            <w:r w:rsidRPr="008A3B8F">
              <w:rPr>
                <w:rFonts w:ascii="GHEA Grapalat" w:hAnsi="GHEA Grapalat" w:cs="Sylfaen"/>
                <w:sz w:val="20"/>
                <w:szCs w:val="20"/>
              </w:rPr>
              <w:t>Մեծամորի</w:t>
            </w:r>
            <w:proofErr w:type="spellEnd"/>
            <w:r w:rsidRPr="008A3B8F">
              <w:rPr>
                <w:rFonts w:ascii="GHEA Grapalat" w:hAnsi="GHEA Grapalat" w:cs="Sylfaen"/>
                <w:sz w:val="20"/>
                <w:szCs w:val="20"/>
              </w:rPr>
              <w:t xml:space="preserve"> </w:t>
            </w:r>
            <w:proofErr w:type="spellStart"/>
            <w:r w:rsidRPr="008A3B8F">
              <w:rPr>
                <w:rFonts w:ascii="GHEA Grapalat" w:hAnsi="GHEA Grapalat" w:cs="Sylfaen"/>
                <w:sz w:val="20"/>
                <w:szCs w:val="20"/>
              </w:rPr>
              <w:t>միջնակարգ</w:t>
            </w:r>
            <w:proofErr w:type="spellEnd"/>
            <w:r w:rsidRPr="008A3B8F">
              <w:rPr>
                <w:rFonts w:ascii="GHEA Grapalat" w:hAnsi="GHEA Grapalat" w:cs="Sylfaen"/>
                <w:sz w:val="20"/>
                <w:szCs w:val="20"/>
              </w:rPr>
              <w:t xml:space="preserve"> </w:t>
            </w:r>
            <w:proofErr w:type="spellStart"/>
            <w:r w:rsidRPr="008A3B8F">
              <w:rPr>
                <w:rFonts w:ascii="GHEA Grapalat" w:hAnsi="GHEA Grapalat" w:cs="Sylfaen"/>
                <w:sz w:val="20"/>
                <w:szCs w:val="20"/>
              </w:rPr>
              <w:t>դպրոց</w:t>
            </w:r>
            <w:proofErr w:type="spellEnd"/>
            <w:r w:rsidRPr="008A3B8F">
              <w:rPr>
                <w:rFonts w:ascii="GHEA Grapalat" w:hAnsi="GHEA Grapalat" w:cs="Sylfaen"/>
                <w:sz w:val="20"/>
                <w:szCs w:val="20"/>
              </w:rPr>
              <w:t> ՊՈԱԿ</w:t>
            </w:r>
          </w:p>
        </w:tc>
      </w:tr>
      <w:tr w:rsidR="008A3B8F" w:rsidRPr="00A71D81" w14:paraId="159F8BB8" w14:textId="77777777" w:rsidTr="000C512A">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192EDC" w:rsidR="008A3B8F" w:rsidRPr="00254DB4" w:rsidRDefault="008A3B8F" w:rsidP="008A3B8F">
            <w:pPr>
              <w:rPr>
                <w:rFonts w:ascii="GHEA Grapalat" w:hAnsi="GHEA Grapalat" w:cs="Sylfaen"/>
                <w:sz w:val="20"/>
                <w:szCs w:val="20"/>
                <w:lang w:val="hy-AM"/>
              </w:rPr>
            </w:pPr>
            <w:r w:rsidRPr="00254DB4">
              <w:rPr>
                <w:rFonts w:ascii="GHEA Grapalat" w:hAnsi="GHEA Grapalat" w:cs="Sylfaen"/>
                <w:sz w:val="20"/>
                <w:szCs w:val="20"/>
              </w:rPr>
              <w:t xml:space="preserve">10. </w:t>
            </w:r>
            <w:proofErr w:type="spellStart"/>
            <w:r w:rsidRPr="00AE2768">
              <w:rPr>
                <w:rFonts w:ascii="GHEA Grapalat" w:hAnsi="GHEA Grapalat" w:cs="Sylfaen"/>
                <w:sz w:val="20"/>
                <w:szCs w:val="20"/>
              </w:rPr>
              <w:t>Շահառուի</w:t>
            </w:r>
            <w:proofErr w:type="spellEnd"/>
            <w:r w:rsidRPr="00254DB4">
              <w:rPr>
                <w:rFonts w:ascii="GHEA Grapalat" w:hAnsi="GHEA Grapalat" w:cs="Sylfaen"/>
                <w:sz w:val="20"/>
                <w:szCs w:val="20"/>
              </w:rPr>
              <w:t xml:space="preserve"> </w:t>
            </w:r>
            <w:r w:rsidRPr="00AE2768">
              <w:rPr>
                <w:rFonts w:ascii="GHEA Grapalat" w:hAnsi="GHEA Grapalat" w:cs="Sylfaen"/>
                <w:sz w:val="20"/>
                <w:szCs w:val="20"/>
              </w:rPr>
              <w:t>ՀԾՀ</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չի</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լրացվում</w:t>
            </w:r>
            <w:proofErr w:type="spellEnd"/>
            <w:r w:rsidRPr="00254DB4">
              <w:rPr>
                <w:rFonts w:ascii="GHEA Grapalat" w:hAnsi="GHEA Grapalat" w:cs="Sylfaen"/>
                <w:sz w:val="20"/>
                <w:szCs w:val="20"/>
              </w:rPr>
              <w:t>)</w:t>
            </w:r>
          </w:p>
        </w:tc>
      </w:tr>
      <w:tr w:rsidR="008A3B8F" w:rsidRPr="00A71D81" w14:paraId="6F6005A9" w14:textId="77777777" w:rsidTr="000C512A">
        <w:trPr>
          <w:trHeight w:val="34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E54D12E" w:rsidR="008A3B8F" w:rsidRPr="00254DB4" w:rsidRDefault="008A3B8F" w:rsidP="008A3B8F">
            <w:pPr>
              <w:rPr>
                <w:rFonts w:ascii="GHEA Grapalat" w:hAnsi="GHEA Grapalat" w:cs="Sylfaen"/>
                <w:sz w:val="20"/>
                <w:szCs w:val="20"/>
                <w:lang w:val="hy-AM"/>
              </w:rPr>
            </w:pPr>
            <w:r w:rsidRPr="00254DB4">
              <w:rPr>
                <w:rFonts w:ascii="GHEA Grapalat" w:hAnsi="GHEA Grapalat" w:cs="Sylfaen"/>
                <w:sz w:val="20"/>
                <w:szCs w:val="20"/>
              </w:rPr>
              <w:t>11</w:t>
            </w:r>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Շահառուի</w:t>
            </w:r>
            <w:proofErr w:type="spellEnd"/>
            <w:r w:rsidRPr="00254DB4">
              <w:rPr>
                <w:rFonts w:ascii="GHEA Grapalat" w:hAnsi="GHEA Grapalat" w:cs="Sylfaen"/>
                <w:sz w:val="20"/>
                <w:szCs w:val="20"/>
              </w:rPr>
              <w:t xml:space="preserve"> </w:t>
            </w:r>
            <w:r w:rsidRPr="00AE2768">
              <w:rPr>
                <w:rFonts w:ascii="GHEA Grapalat" w:hAnsi="GHEA Grapalat" w:cs="Sylfaen"/>
                <w:sz w:val="20"/>
                <w:szCs w:val="20"/>
              </w:rPr>
              <w:t>ՀՎՀՀ</w:t>
            </w:r>
            <w:r w:rsidRPr="00254DB4">
              <w:rPr>
                <w:rFonts w:ascii="GHEA Grapalat" w:hAnsi="GHEA Grapalat" w:cs="Sylfaen"/>
                <w:sz w:val="20"/>
                <w:szCs w:val="20"/>
              </w:rPr>
              <w:t xml:space="preserve">` </w:t>
            </w:r>
            <w:r w:rsidRPr="008A3B8F">
              <w:rPr>
                <w:rFonts w:ascii="GHEA Grapalat" w:hAnsi="GHEA Grapalat" w:cs="Sylfaen"/>
                <w:sz w:val="20"/>
                <w:szCs w:val="20"/>
              </w:rPr>
              <w:t>04707549</w:t>
            </w:r>
          </w:p>
        </w:tc>
      </w:tr>
      <w:tr w:rsidR="008A3B8F" w:rsidRPr="00A71D81" w14:paraId="3818231B" w14:textId="77777777" w:rsidTr="000C512A">
        <w:trPr>
          <w:trHeight w:val="361"/>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E52C749" w:rsidR="008A3B8F" w:rsidRPr="00254DB4" w:rsidRDefault="008A3B8F" w:rsidP="008A3B8F">
            <w:pPr>
              <w:rPr>
                <w:rFonts w:ascii="GHEA Grapalat" w:hAnsi="GHEA Grapalat" w:cs="Sylfaen"/>
                <w:sz w:val="20"/>
                <w:szCs w:val="20"/>
                <w:lang w:val="hy-AM"/>
              </w:rPr>
            </w:pPr>
            <w:r w:rsidRPr="00AE2768">
              <w:rPr>
                <w:rFonts w:ascii="GHEA Grapalat" w:hAnsi="GHEA Grapalat" w:cs="Sylfaen"/>
                <w:sz w:val="20"/>
                <w:szCs w:val="20"/>
              </w:rPr>
              <w:t>1</w:t>
            </w:r>
            <w:r w:rsidRPr="00254DB4">
              <w:rPr>
                <w:rFonts w:ascii="GHEA Grapalat" w:hAnsi="GHEA Grapalat" w:cs="Sylfaen"/>
                <w:sz w:val="20"/>
                <w:szCs w:val="20"/>
              </w:rPr>
              <w:t>2</w:t>
            </w:r>
            <w:r w:rsidRPr="00AE2768">
              <w:rPr>
                <w:rFonts w:ascii="GHEA Grapalat" w:hAnsi="GHEA Grapalat" w:cs="Sylfaen"/>
                <w:sz w:val="20"/>
                <w:szCs w:val="20"/>
              </w:rPr>
              <w:t>.Շահառուի</w:t>
            </w:r>
            <w:r w:rsidRPr="00254DB4">
              <w:rPr>
                <w:rFonts w:ascii="GHEA Grapalat" w:hAnsi="GHEA Grapalat" w:cs="Sylfaen"/>
                <w:sz w:val="20"/>
                <w:szCs w:val="20"/>
              </w:rPr>
              <w:t xml:space="preserve">ն </w:t>
            </w:r>
            <w:proofErr w:type="spellStart"/>
            <w:r w:rsidRPr="00254DB4">
              <w:rPr>
                <w:rFonts w:ascii="GHEA Grapalat" w:hAnsi="GHEA Grapalat" w:cs="Sylfaen"/>
                <w:sz w:val="20"/>
                <w:szCs w:val="20"/>
              </w:rPr>
              <w:t>սպասարկող</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Ֆինանսական</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կազմակերպություն</w:t>
            </w:r>
            <w:proofErr w:type="spellEnd"/>
            <w:r w:rsidRPr="00AE2768">
              <w:rPr>
                <w:rFonts w:ascii="GHEA Grapalat" w:hAnsi="GHEA Grapalat" w:cs="Sylfaen"/>
                <w:sz w:val="20"/>
                <w:szCs w:val="20"/>
              </w:rPr>
              <w:t xml:space="preserve"> (</w:t>
            </w:r>
            <w:proofErr w:type="spellStart"/>
            <w:r w:rsidRPr="00AE2768">
              <w:rPr>
                <w:rFonts w:ascii="GHEA Grapalat" w:hAnsi="GHEA Grapalat" w:cs="Sylfaen"/>
                <w:sz w:val="20"/>
                <w:szCs w:val="20"/>
              </w:rPr>
              <w:t>բանկ</w:t>
            </w:r>
            <w:proofErr w:type="spellEnd"/>
            <w:r w:rsidRPr="00AE2768">
              <w:rPr>
                <w:rFonts w:ascii="GHEA Grapalat" w:hAnsi="GHEA Grapalat" w:cs="Sylfaen"/>
                <w:sz w:val="20"/>
                <w:szCs w:val="20"/>
              </w:rPr>
              <w:t>)</w:t>
            </w:r>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Ակբա</w:t>
            </w:r>
            <w:proofErr w:type="spellEnd"/>
            <w:r w:rsidRPr="00254DB4">
              <w:rPr>
                <w:rFonts w:ascii="GHEA Grapalat" w:hAnsi="GHEA Grapalat" w:cs="Sylfaen"/>
                <w:sz w:val="20"/>
                <w:szCs w:val="20"/>
              </w:rPr>
              <w:t xml:space="preserve"> </w:t>
            </w:r>
            <w:proofErr w:type="spellStart"/>
            <w:r w:rsidRPr="00254DB4">
              <w:rPr>
                <w:rFonts w:ascii="GHEA Grapalat" w:hAnsi="GHEA Grapalat" w:cs="Sylfaen"/>
                <w:sz w:val="20"/>
                <w:szCs w:val="20"/>
              </w:rPr>
              <w:t>բանկ</w:t>
            </w:r>
            <w:proofErr w:type="spellEnd"/>
          </w:p>
        </w:tc>
      </w:tr>
      <w:tr w:rsidR="008A3B8F" w:rsidRPr="00A71D81" w14:paraId="6DA6ABBD" w14:textId="77777777" w:rsidTr="000C512A">
        <w:trPr>
          <w:trHeight w:val="43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66C6E0E" w:rsidR="008A3B8F" w:rsidRPr="00254DB4" w:rsidRDefault="008A3B8F" w:rsidP="008A3B8F">
            <w:pPr>
              <w:rPr>
                <w:rFonts w:ascii="GHEA Grapalat" w:hAnsi="GHEA Grapalat" w:cs="Sylfaen"/>
                <w:sz w:val="20"/>
                <w:szCs w:val="20"/>
                <w:lang w:val="hy-AM"/>
              </w:rPr>
            </w:pPr>
            <w:r w:rsidRPr="00AE2768">
              <w:rPr>
                <w:rFonts w:ascii="GHEA Grapalat" w:hAnsi="GHEA Grapalat" w:cs="Sylfaen"/>
                <w:sz w:val="20"/>
                <w:szCs w:val="20"/>
              </w:rPr>
              <w:t>1</w:t>
            </w:r>
            <w:r w:rsidRPr="00254DB4">
              <w:rPr>
                <w:rFonts w:ascii="GHEA Grapalat" w:hAnsi="GHEA Grapalat" w:cs="Sylfaen"/>
                <w:sz w:val="20"/>
                <w:szCs w:val="20"/>
              </w:rPr>
              <w:t>3</w:t>
            </w:r>
            <w:r w:rsidRPr="00AE2768">
              <w:rPr>
                <w:rFonts w:ascii="GHEA Grapalat" w:hAnsi="GHEA Grapalat" w:cs="Sylfaen"/>
                <w:sz w:val="20"/>
                <w:szCs w:val="20"/>
              </w:rPr>
              <w:t>.Շահառուի</w:t>
            </w:r>
            <w:r w:rsidRPr="00254DB4">
              <w:rPr>
                <w:rFonts w:ascii="GHEA Grapalat" w:hAnsi="GHEA Grapalat" w:cs="Sylfaen"/>
                <w:sz w:val="20"/>
                <w:szCs w:val="20"/>
              </w:rPr>
              <w:t xml:space="preserve"> </w:t>
            </w:r>
            <w:proofErr w:type="spellStart"/>
            <w:r w:rsidRPr="00AE2768">
              <w:rPr>
                <w:rFonts w:ascii="GHEA Grapalat" w:hAnsi="GHEA Grapalat" w:cs="Sylfaen"/>
                <w:sz w:val="20"/>
                <w:szCs w:val="20"/>
              </w:rPr>
              <w:t>հաշվի</w:t>
            </w:r>
            <w:proofErr w:type="spellEnd"/>
            <w:r w:rsidRPr="00254DB4">
              <w:rPr>
                <w:rFonts w:ascii="GHEA Grapalat" w:hAnsi="GHEA Grapalat" w:cs="Sylfaen"/>
                <w:sz w:val="20"/>
                <w:szCs w:val="20"/>
              </w:rPr>
              <w:t xml:space="preserve"> </w:t>
            </w:r>
            <w:proofErr w:type="spellStart"/>
            <w:r w:rsidRPr="00AE2768">
              <w:rPr>
                <w:rFonts w:ascii="GHEA Grapalat" w:hAnsi="GHEA Grapalat" w:cs="Sylfaen"/>
                <w:sz w:val="20"/>
                <w:szCs w:val="20"/>
              </w:rPr>
              <w:t>համարը</w:t>
            </w:r>
            <w:proofErr w:type="spellEnd"/>
            <w:r w:rsidRPr="00254DB4">
              <w:rPr>
                <w:rFonts w:ascii="GHEA Grapalat" w:hAnsi="GHEA Grapalat" w:cs="Sylfaen"/>
                <w:sz w:val="20"/>
                <w:szCs w:val="20"/>
              </w:rPr>
              <w:t xml:space="preserve"> (</w:t>
            </w:r>
            <w:proofErr w:type="spellStart"/>
            <w:proofErr w:type="gramStart"/>
            <w:r w:rsidRPr="00AE2768">
              <w:rPr>
                <w:rFonts w:ascii="GHEA Grapalat" w:hAnsi="GHEA Grapalat" w:cs="Sylfaen"/>
                <w:sz w:val="20"/>
                <w:szCs w:val="20"/>
              </w:rPr>
              <w:t>հշ</w:t>
            </w:r>
            <w:r w:rsidRPr="00254DB4">
              <w:rPr>
                <w:rFonts w:ascii="GHEA Grapalat" w:hAnsi="GHEA Grapalat" w:cs="Sylfaen"/>
                <w:sz w:val="20"/>
                <w:szCs w:val="20"/>
              </w:rPr>
              <w:t>.N</w:t>
            </w:r>
            <w:proofErr w:type="spellEnd"/>
            <w:proofErr w:type="gramEnd"/>
            <w:r w:rsidRPr="00254DB4">
              <w:rPr>
                <w:rFonts w:ascii="GHEA Grapalat" w:hAnsi="GHEA Grapalat" w:cs="Sylfaen"/>
                <w:sz w:val="20"/>
                <w:szCs w:val="20"/>
              </w:rPr>
              <w:t xml:space="preserve">) </w:t>
            </w:r>
            <w:r w:rsidRPr="008A3B8F">
              <w:rPr>
                <w:rFonts w:ascii="GHEA Grapalat" w:hAnsi="GHEA Grapalat" w:cs="Sylfaen"/>
                <w:sz w:val="20"/>
                <w:szCs w:val="20"/>
              </w:rPr>
              <w:t>900328000311</w:t>
            </w:r>
          </w:p>
        </w:tc>
      </w:tr>
      <w:tr w:rsidR="00334B2F" w:rsidRPr="00A71D81" w14:paraId="538F2795" w14:textId="77777777" w:rsidTr="000C512A">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54DB4" w:rsidRDefault="00334B2F" w:rsidP="00CB0ADE">
            <w:pPr>
              <w:rPr>
                <w:rFonts w:ascii="GHEA Grapalat" w:hAnsi="GHEA Grapalat" w:cs="Sylfaen"/>
                <w:sz w:val="20"/>
                <w:szCs w:val="20"/>
                <w:lang w:val="hy-AM"/>
              </w:rPr>
            </w:pPr>
            <w:r w:rsidRPr="00254DB4">
              <w:rPr>
                <w:rFonts w:ascii="GHEA Grapalat" w:hAnsi="GHEA Grapalat" w:cs="Sylfaen"/>
                <w:sz w:val="20"/>
                <w:szCs w:val="20"/>
                <w:lang w:val="hy-AM"/>
              </w:rPr>
              <w:t>1</w:t>
            </w:r>
            <w:r w:rsidRPr="00A71D81">
              <w:rPr>
                <w:rFonts w:ascii="GHEA Grapalat" w:hAnsi="GHEA Grapalat" w:cs="Sylfaen"/>
                <w:sz w:val="20"/>
                <w:szCs w:val="20"/>
                <w:lang w:val="hy-AM"/>
              </w:rPr>
              <w:t>4</w:t>
            </w:r>
            <w:r w:rsidRPr="00254DB4">
              <w:rPr>
                <w:rFonts w:ascii="GHEA Grapalat" w:hAnsi="GHEA Grapalat" w:cs="Sylfaen"/>
                <w:sz w:val="20"/>
                <w:szCs w:val="20"/>
                <w:lang w:val="hy-AM"/>
              </w:rPr>
              <w:t>.Գումարը (թվերով և բառերով)`</w:t>
            </w:r>
          </w:p>
        </w:tc>
      </w:tr>
      <w:tr w:rsidR="00334B2F" w:rsidRPr="00A71D81" w14:paraId="14259047" w14:textId="77777777" w:rsidTr="000C512A">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C512A">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0C512A">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C512A">
        <w:trPr>
          <w:trHeight w:val="424"/>
        </w:trPr>
        <w:tc>
          <w:tcPr>
            <w:tcW w:w="10627"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0C512A">
        <w:trPr>
          <w:trHeight w:val="704"/>
        </w:trPr>
        <w:tc>
          <w:tcPr>
            <w:tcW w:w="10627"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0C512A">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0C512A">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0C512A">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011"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0C512A">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011"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0C512A">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011"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91771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91771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91771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91771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1771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3E144D74" w:rsidR="00CB5EFD" w:rsidRPr="00A71D81" w:rsidRDefault="00334B2F" w:rsidP="000C512A">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C41C1CD"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17712">
        <w:rPr>
          <w:rFonts w:ascii="GHEA Grapalat" w:hAnsi="GHEA Grapalat" w:cs="Sylfaen"/>
          <w:b/>
          <w:lang w:val="hy-AM"/>
        </w:rPr>
        <w:t>ԱՄՄՄԴ-ԳՀԱՊՁԲ-2026/01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33D51CD" w:rsidR="00071D1C" w:rsidRPr="00A71D81" w:rsidRDefault="0056702B"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03203B49"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009D1BB7" w:rsidRPr="00D92468">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4"/>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5"/>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7"/>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9"/>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lastRenderedPageBreak/>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af6"/>
          <w:rFonts w:ascii="GHEA Grapalat" w:hAnsi="GHEA Grapalat"/>
          <w:color w:val="FFFFFF"/>
          <w:sz w:val="20"/>
          <w:szCs w:val="20"/>
          <w:lang w:val="hy-AM" w:eastAsia="ru-RU"/>
        </w:rPr>
        <w:footnoteReference w:id="11"/>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9C141D">
          <w:pgSz w:w="11906" w:h="16838" w:code="9"/>
          <w:pgMar w:top="568"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019"/>
        <w:gridCol w:w="3676"/>
        <w:gridCol w:w="1464"/>
        <w:gridCol w:w="1495"/>
        <w:gridCol w:w="1495"/>
        <w:gridCol w:w="1262"/>
        <w:gridCol w:w="2249"/>
      </w:tblGrid>
      <w:tr w:rsidR="003B3B1E" w:rsidRPr="001052A7" w14:paraId="643E5254" w14:textId="77777777" w:rsidTr="00B74CDB">
        <w:tc>
          <w:tcPr>
            <w:tcW w:w="5000" w:type="pct"/>
            <w:gridSpan w:val="8"/>
          </w:tcPr>
          <w:p w14:paraId="46FC9DCB" w14:textId="77777777" w:rsidR="003B3B1E" w:rsidRPr="00385864" w:rsidRDefault="003B3B1E" w:rsidP="00B74CDB">
            <w:pPr>
              <w:jc w:val="center"/>
              <w:rPr>
                <w:rFonts w:ascii="GHEA Grapalat" w:hAnsi="GHEA Grapalat"/>
                <w:sz w:val="18"/>
              </w:rPr>
            </w:pPr>
            <w:proofErr w:type="spellStart"/>
            <w:r>
              <w:rPr>
                <w:rFonts w:ascii="GHEA Grapalat" w:hAnsi="GHEA Grapalat"/>
                <w:sz w:val="18"/>
              </w:rPr>
              <w:t>Ապրանքի</w:t>
            </w:r>
            <w:proofErr w:type="spellEnd"/>
          </w:p>
        </w:tc>
      </w:tr>
      <w:tr w:rsidR="003B3B1E" w:rsidRPr="001052A7" w14:paraId="50926B4D" w14:textId="77777777" w:rsidTr="00B74CDB">
        <w:trPr>
          <w:trHeight w:val="219"/>
        </w:trPr>
        <w:tc>
          <w:tcPr>
            <w:tcW w:w="615" w:type="pct"/>
            <w:vMerge w:val="restart"/>
            <w:vAlign w:val="center"/>
          </w:tcPr>
          <w:p w14:paraId="45E95BB3"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հրավերով նախատեսված չափաբաժնի համարը</w:t>
            </w:r>
          </w:p>
        </w:tc>
        <w:tc>
          <w:tcPr>
            <w:tcW w:w="648" w:type="pct"/>
            <w:vMerge w:val="restart"/>
            <w:vAlign w:val="center"/>
          </w:tcPr>
          <w:p w14:paraId="246FAD2F"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գնումների պլանով նախատեսված միջանցիկ ծածկագիրը` ըստ ԳՄԱ դասակարգման (CPV)</w:t>
            </w:r>
          </w:p>
        </w:tc>
        <w:tc>
          <w:tcPr>
            <w:tcW w:w="1180" w:type="pct"/>
            <w:vMerge w:val="restart"/>
            <w:vAlign w:val="center"/>
          </w:tcPr>
          <w:p w14:paraId="6B539EAA"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տեխնիկական բնութագիրը</w:t>
            </w:r>
          </w:p>
        </w:tc>
        <w:tc>
          <w:tcPr>
            <w:tcW w:w="470" w:type="pct"/>
            <w:vMerge w:val="restart"/>
            <w:vAlign w:val="center"/>
          </w:tcPr>
          <w:p w14:paraId="01FAE19D"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չափման միավորը</w:t>
            </w:r>
          </w:p>
        </w:tc>
        <w:tc>
          <w:tcPr>
            <w:tcW w:w="480" w:type="pct"/>
            <w:vMerge w:val="restart"/>
            <w:vAlign w:val="center"/>
          </w:tcPr>
          <w:p w14:paraId="10ADEF46"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ընդհանուր գինը/ՀՀ դրամ</w:t>
            </w:r>
          </w:p>
        </w:tc>
        <w:tc>
          <w:tcPr>
            <w:tcW w:w="480" w:type="pct"/>
            <w:vMerge w:val="restart"/>
            <w:vAlign w:val="center"/>
          </w:tcPr>
          <w:p w14:paraId="7BC0FC7D" w14:textId="77777777" w:rsidR="003B3B1E" w:rsidRPr="001052A7" w:rsidRDefault="003B3B1E" w:rsidP="00B74CDB">
            <w:pPr>
              <w:jc w:val="center"/>
              <w:rPr>
                <w:rFonts w:ascii="GHEA Grapalat" w:hAnsi="GHEA Grapalat"/>
                <w:sz w:val="16"/>
                <w:lang w:val="hy-AM"/>
              </w:rPr>
            </w:pPr>
            <w:r w:rsidRPr="001052A7">
              <w:rPr>
                <w:rFonts w:ascii="GHEA Grapalat" w:hAnsi="GHEA Grapalat"/>
                <w:sz w:val="16"/>
                <w:lang w:val="hy-AM"/>
              </w:rPr>
              <w:t>ընդհանուր քանակը</w:t>
            </w:r>
          </w:p>
        </w:tc>
        <w:tc>
          <w:tcPr>
            <w:tcW w:w="1127" w:type="pct"/>
            <w:gridSpan w:val="2"/>
            <w:vAlign w:val="center"/>
          </w:tcPr>
          <w:p w14:paraId="35A330C3" w14:textId="77777777" w:rsidR="003B3B1E" w:rsidRPr="00385864" w:rsidRDefault="003B3B1E" w:rsidP="00B74CDB">
            <w:pPr>
              <w:jc w:val="center"/>
              <w:rPr>
                <w:rFonts w:ascii="GHEA Grapalat" w:hAnsi="GHEA Grapalat"/>
                <w:sz w:val="16"/>
              </w:rPr>
            </w:pPr>
            <w:proofErr w:type="spellStart"/>
            <w:r>
              <w:rPr>
                <w:rFonts w:ascii="GHEA Grapalat" w:hAnsi="GHEA Grapalat"/>
                <w:sz w:val="16"/>
              </w:rPr>
              <w:t>մատակարարման</w:t>
            </w:r>
            <w:proofErr w:type="spellEnd"/>
          </w:p>
        </w:tc>
      </w:tr>
      <w:tr w:rsidR="003B3B1E" w:rsidRPr="001052A7" w14:paraId="2D583F4F" w14:textId="77777777" w:rsidTr="00B74CDB">
        <w:trPr>
          <w:trHeight w:val="1377"/>
        </w:trPr>
        <w:tc>
          <w:tcPr>
            <w:tcW w:w="615" w:type="pct"/>
            <w:vMerge/>
            <w:vAlign w:val="center"/>
          </w:tcPr>
          <w:p w14:paraId="1C2B473C" w14:textId="77777777" w:rsidR="003B3B1E" w:rsidRPr="001052A7" w:rsidRDefault="003B3B1E" w:rsidP="00B74CDB">
            <w:pPr>
              <w:jc w:val="center"/>
              <w:rPr>
                <w:rFonts w:ascii="GHEA Grapalat" w:hAnsi="GHEA Grapalat"/>
                <w:sz w:val="18"/>
                <w:lang w:val="hy-AM"/>
              </w:rPr>
            </w:pPr>
          </w:p>
        </w:tc>
        <w:tc>
          <w:tcPr>
            <w:tcW w:w="648" w:type="pct"/>
            <w:vMerge/>
            <w:vAlign w:val="center"/>
          </w:tcPr>
          <w:p w14:paraId="43588F9B" w14:textId="77777777" w:rsidR="003B3B1E" w:rsidRPr="001052A7" w:rsidRDefault="003B3B1E" w:rsidP="00B74CDB">
            <w:pPr>
              <w:jc w:val="center"/>
              <w:rPr>
                <w:rFonts w:ascii="GHEA Grapalat" w:hAnsi="GHEA Grapalat"/>
                <w:sz w:val="18"/>
                <w:lang w:val="hy-AM"/>
              </w:rPr>
            </w:pPr>
          </w:p>
        </w:tc>
        <w:tc>
          <w:tcPr>
            <w:tcW w:w="1180" w:type="pct"/>
            <w:vMerge/>
            <w:vAlign w:val="center"/>
          </w:tcPr>
          <w:p w14:paraId="3789F9BC" w14:textId="77777777" w:rsidR="003B3B1E" w:rsidRPr="001052A7" w:rsidRDefault="003B3B1E" w:rsidP="00B74CDB">
            <w:pPr>
              <w:jc w:val="center"/>
              <w:rPr>
                <w:rFonts w:ascii="GHEA Grapalat" w:hAnsi="GHEA Grapalat"/>
                <w:sz w:val="18"/>
                <w:lang w:val="hy-AM"/>
              </w:rPr>
            </w:pPr>
          </w:p>
        </w:tc>
        <w:tc>
          <w:tcPr>
            <w:tcW w:w="470" w:type="pct"/>
            <w:vMerge/>
            <w:vAlign w:val="center"/>
          </w:tcPr>
          <w:p w14:paraId="433E85A0" w14:textId="77777777" w:rsidR="003B3B1E" w:rsidRPr="001052A7" w:rsidRDefault="003B3B1E" w:rsidP="00B74CDB">
            <w:pPr>
              <w:jc w:val="center"/>
              <w:rPr>
                <w:rFonts w:ascii="GHEA Grapalat" w:hAnsi="GHEA Grapalat"/>
                <w:sz w:val="18"/>
                <w:lang w:val="hy-AM"/>
              </w:rPr>
            </w:pPr>
          </w:p>
        </w:tc>
        <w:tc>
          <w:tcPr>
            <w:tcW w:w="480" w:type="pct"/>
            <w:vMerge/>
            <w:vAlign w:val="center"/>
          </w:tcPr>
          <w:p w14:paraId="50992D48" w14:textId="77777777" w:rsidR="003B3B1E" w:rsidRPr="001052A7" w:rsidRDefault="003B3B1E" w:rsidP="00B74CDB">
            <w:pPr>
              <w:jc w:val="center"/>
              <w:rPr>
                <w:rFonts w:ascii="GHEA Grapalat" w:hAnsi="GHEA Grapalat"/>
                <w:sz w:val="18"/>
                <w:lang w:val="hy-AM"/>
              </w:rPr>
            </w:pPr>
          </w:p>
        </w:tc>
        <w:tc>
          <w:tcPr>
            <w:tcW w:w="480" w:type="pct"/>
            <w:vMerge/>
            <w:vAlign w:val="center"/>
          </w:tcPr>
          <w:p w14:paraId="1F6AFB0D" w14:textId="77777777" w:rsidR="003B3B1E" w:rsidRPr="001052A7" w:rsidRDefault="003B3B1E" w:rsidP="00B74CDB">
            <w:pPr>
              <w:jc w:val="center"/>
              <w:rPr>
                <w:rFonts w:ascii="GHEA Grapalat" w:hAnsi="GHEA Grapalat"/>
                <w:sz w:val="18"/>
                <w:lang w:val="hy-AM"/>
              </w:rPr>
            </w:pPr>
          </w:p>
        </w:tc>
        <w:tc>
          <w:tcPr>
            <w:tcW w:w="405" w:type="pct"/>
            <w:vAlign w:val="center"/>
          </w:tcPr>
          <w:p w14:paraId="662DD7AB" w14:textId="77777777" w:rsidR="003B3B1E" w:rsidRPr="001052A7" w:rsidRDefault="003B3B1E" w:rsidP="00B74CDB">
            <w:pPr>
              <w:jc w:val="center"/>
              <w:rPr>
                <w:rFonts w:ascii="GHEA Grapalat" w:hAnsi="GHEA Grapalat"/>
                <w:sz w:val="18"/>
                <w:lang w:val="hy-AM"/>
              </w:rPr>
            </w:pPr>
            <w:r w:rsidRPr="001052A7">
              <w:rPr>
                <w:rFonts w:ascii="GHEA Grapalat" w:hAnsi="GHEA Grapalat"/>
                <w:sz w:val="18"/>
                <w:lang w:val="hy-AM"/>
              </w:rPr>
              <w:t>հասցեն</w:t>
            </w:r>
          </w:p>
        </w:tc>
        <w:tc>
          <w:tcPr>
            <w:tcW w:w="722" w:type="pct"/>
            <w:vAlign w:val="center"/>
          </w:tcPr>
          <w:p w14:paraId="07B7B2EF" w14:textId="77777777" w:rsidR="003B3B1E" w:rsidRPr="001052A7" w:rsidRDefault="003B3B1E" w:rsidP="00B74CDB">
            <w:pPr>
              <w:jc w:val="center"/>
              <w:rPr>
                <w:rFonts w:ascii="GHEA Grapalat" w:hAnsi="GHEA Grapalat"/>
                <w:sz w:val="18"/>
                <w:lang w:val="hy-AM"/>
              </w:rPr>
            </w:pPr>
            <w:r w:rsidRPr="001052A7">
              <w:rPr>
                <w:rFonts w:ascii="GHEA Grapalat" w:hAnsi="GHEA Grapalat"/>
                <w:sz w:val="18"/>
                <w:lang w:val="hy-AM"/>
              </w:rPr>
              <w:t>Ժամկետը*</w:t>
            </w:r>
          </w:p>
        </w:tc>
      </w:tr>
      <w:tr w:rsidR="008A3B8F" w:rsidRPr="00917712" w14:paraId="4D9B3CDB" w14:textId="77777777" w:rsidTr="00B74CDB">
        <w:trPr>
          <w:trHeight w:val="246"/>
        </w:trPr>
        <w:tc>
          <w:tcPr>
            <w:tcW w:w="615" w:type="pct"/>
            <w:vAlign w:val="center"/>
          </w:tcPr>
          <w:p w14:paraId="75014BCF" w14:textId="637F3939" w:rsidR="008A3B8F" w:rsidRPr="0013530A" w:rsidRDefault="008A3B8F" w:rsidP="008A3B8F">
            <w:pPr>
              <w:jc w:val="center"/>
              <w:rPr>
                <w:rFonts w:ascii="GHEA Grapalat" w:hAnsi="GHEA Grapalat" w:cs="Sylfaen"/>
                <w:i/>
                <w:sz w:val="16"/>
                <w:szCs w:val="16"/>
                <w:lang w:val="pt-BR"/>
              </w:rPr>
            </w:pPr>
            <w:r>
              <w:rPr>
                <w:rFonts w:ascii="GHEA Grapalat" w:hAnsi="GHEA Grapalat" w:cs="Sylfaen"/>
                <w:i/>
                <w:sz w:val="16"/>
                <w:szCs w:val="16"/>
                <w:lang w:val="pt-BR"/>
              </w:rPr>
              <w:t>1</w:t>
            </w:r>
          </w:p>
        </w:tc>
        <w:tc>
          <w:tcPr>
            <w:tcW w:w="648" w:type="pct"/>
            <w:vAlign w:val="center"/>
          </w:tcPr>
          <w:p w14:paraId="4DC64680" w14:textId="61B31227" w:rsidR="008A3B8F" w:rsidRPr="00C80102" w:rsidRDefault="008A3B8F" w:rsidP="008A3B8F">
            <w:pPr>
              <w:jc w:val="center"/>
              <w:rPr>
                <w:rFonts w:ascii="GHEA Grapalat" w:hAnsi="GHEA Grapalat" w:cs="Calibri"/>
                <w:color w:val="000000"/>
                <w:sz w:val="16"/>
                <w:szCs w:val="16"/>
              </w:rPr>
            </w:pPr>
            <w:r w:rsidRPr="004C1CB8">
              <w:rPr>
                <w:rFonts w:ascii="GHEA Grapalat" w:hAnsi="GHEA Grapalat" w:cs="Calibri"/>
                <w:color w:val="000000"/>
                <w:sz w:val="16"/>
                <w:szCs w:val="16"/>
              </w:rPr>
              <w:t>09134210</w:t>
            </w:r>
          </w:p>
        </w:tc>
        <w:tc>
          <w:tcPr>
            <w:tcW w:w="1180" w:type="pct"/>
            <w:vAlign w:val="center"/>
          </w:tcPr>
          <w:p w14:paraId="4A8B718B" w14:textId="12460673" w:rsidR="008A3B8F" w:rsidRPr="00C80102" w:rsidRDefault="008A3B8F" w:rsidP="008A3B8F">
            <w:pPr>
              <w:jc w:val="center"/>
              <w:rPr>
                <w:rFonts w:ascii="GHEA Grapalat" w:hAnsi="GHEA Grapalat" w:cs="Calibri"/>
                <w:color w:val="000000"/>
                <w:sz w:val="16"/>
                <w:szCs w:val="16"/>
              </w:rPr>
            </w:pPr>
            <w:proofErr w:type="spellStart"/>
            <w:r w:rsidRPr="00F37882">
              <w:rPr>
                <w:rFonts w:ascii="GHEA Grapalat" w:hAnsi="GHEA Grapalat" w:cs="Calibri"/>
                <w:color w:val="000000"/>
                <w:sz w:val="16"/>
                <w:szCs w:val="16"/>
              </w:rPr>
              <w:t>Ցետանային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թիվը</w:t>
            </w:r>
            <w:proofErr w:type="spellEnd"/>
            <w:r w:rsidRPr="00F37882">
              <w:rPr>
                <w:rFonts w:ascii="GHEA Grapalat" w:hAnsi="GHEA Grapalat" w:cs="Calibri"/>
                <w:color w:val="000000"/>
                <w:sz w:val="16"/>
                <w:szCs w:val="16"/>
              </w:rPr>
              <w:t xml:space="preserve"> 49-ից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պակաս</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Ցետանային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ցուցիչը</w:t>
            </w:r>
            <w:proofErr w:type="spellEnd"/>
            <w:r w:rsidRPr="00F37882">
              <w:rPr>
                <w:rFonts w:ascii="GHEA Grapalat" w:hAnsi="GHEA Grapalat" w:cs="Calibri"/>
                <w:color w:val="000000"/>
                <w:sz w:val="16"/>
                <w:szCs w:val="16"/>
              </w:rPr>
              <w:t xml:space="preserve"> 46-ից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պակաս</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Խտությունը</w:t>
            </w:r>
            <w:proofErr w:type="spellEnd"/>
            <w:r w:rsidRPr="00F37882">
              <w:rPr>
                <w:rFonts w:ascii="GHEA Grapalat" w:hAnsi="GHEA Grapalat" w:cs="Calibri"/>
                <w:color w:val="000000"/>
                <w:sz w:val="16"/>
                <w:szCs w:val="16"/>
              </w:rPr>
              <w:t xml:space="preserve"> 15 0C </w:t>
            </w:r>
            <w:proofErr w:type="spellStart"/>
            <w:r w:rsidRPr="00F37882">
              <w:rPr>
                <w:rFonts w:ascii="GHEA Grapalat" w:hAnsi="GHEA Grapalat" w:cs="Calibri"/>
                <w:color w:val="000000"/>
                <w:sz w:val="16"/>
                <w:szCs w:val="16"/>
              </w:rPr>
              <w:t>ջերմաստիճանում</w:t>
            </w:r>
            <w:proofErr w:type="spellEnd"/>
            <w:r w:rsidRPr="00F37882">
              <w:rPr>
                <w:rFonts w:ascii="GHEA Grapalat" w:hAnsi="GHEA Grapalat" w:cs="Calibri"/>
                <w:color w:val="000000"/>
                <w:sz w:val="16"/>
                <w:szCs w:val="16"/>
              </w:rPr>
              <w:t xml:space="preserve"> 800-845 </w:t>
            </w:r>
            <w:proofErr w:type="spellStart"/>
            <w:r w:rsidRPr="00F37882">
              <w:rPr>
                <w:rFonts w:ascii="GHEA Grapalat" w:hAnsi="GHEA Grapalat" w:cs="Calibri"/>
                <w:color w:val="000000"/>
                <w:sz w:val="16"/>
                <w:szCs w:val="16"/>
              </w:rPr>
              <w:t>կգ</w:t>
            </w:r>
            <w:proofErr w:type="spellEnd"/>
            <w:r w:rsidRPr="00F37882">
              <w:rPr>
                <w:rFonts w:ascii="GHEA Grapalat" w:hAnsi="GHEA Grapalat" w:cs="Calibri"/>
                <w:color w:val="000000"/>
                <w:sz w:val="16"/>
                <w:szCs w:val="16"/>
              </w:rPr>
              <w:t xml:space="preserve">/մ3: </w:t>
            </w:r>
            <w:proofErr w:type="spellStart"/>
            <w:r w:rsidRPr="00F37882">
              <w:rPr>
                <w:rFonts w:ascii="GHEA Grapalat" w:hAnsi="GHEA Grapalat" w:cs="Calibri"/>
                <w:color w:val="000000"/>
                <w:sz w:val="16"/>
                <w:szCs w:val="16"/>
              </w:rPr>
              <w:t>Պոլիցիկլիկ</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արոմատիկ</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ածխա­ջրածինների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զանգվածային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մասը</w:t>
            </w:r>
            <w:proofErr w:type="spellEnd"/>
            <w:r w:rsidRPr="00F37882">
              <w:rPr>
                <w:rFonts w:ascii="GHEA Grapalat" w:hAnsi="GHEA Grapalat" w:cs="Calibri"/>
                <w:color w:val="000000"/>
                <w:sz w:val="16"/>
                <w:szCs w:val="16"/>
              </w:rPr>
              <w:t xml:space="preserve"> 11%-</w:t>
            </w:r>
            <w:proofErr w:type="spellStart"/>
            <w:r w:rsidRPr="00F37882">
              <w:rPr>
                <w:rFonts w:ascii="GHEA Grapalat" w:hAnsi="GHEA Grapalat" w:cs="Calibri"/>
                <w:color w:val="000000"/>
                <w:sz w:val="16"/>
                <w:szCs w:val="16"/>
              </w:rPr>
              <w:t>ից</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ավելի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Ծծմբի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պարունակությունը</w:t>
            </w:r>
            <w:proofErr w:type="spellEnd"/>
            <w:r w:rsidRPr="00F37882">
              <w:rPr>
                <w:rFonts w:ascii="GHEA Grapalat" w:hAnsi="GHEA Grapalat" w:cs="Calibri"/>
                <w:color w:val="000000"/>
                <w:sz w:val="16"/>
                <w:szCs w:val="16"/>
              </w:rPr>
              <w:t xml:space="preserve">՝ 10 </w:t>
            </w:r>
            <w:proofErr w:type="spellStart"/>
            <w:r w:rsidRPr="00F37882">
              <w:rPr>
                <w:rFonts w:ascii="GHEA Grapalat" w:hAnsi="GHEA Grapalat" w:cs="Calibri"/>
                <w:color w:val="000000"/>
                <w:sz w:val="16"/>
                <w:szCs w:val="16"/>
              </w:rPr>
              <w:t>մգ</w:t>
            </w:r>
            <w:proofErr w:type="spellEnd"/>
            <w:r w:rsidRPr="00F37882">
              <w:rPr>
                <w:rFonts w:ascii="GHEA Grapalat" w:hAnsi="GHEA Grapalat" w:cs="Calibri"/>
                <w:color w:val="000000"/>
                <w:sz w:val="16"/>
                <w:szCs w:val="16"/>
              </w:rPr>
              <w:t>/</w:t>
            </w:r>
            <w:proofErr w:type="spellStart"/>
            <w:r w:rsidRPr="00F37882">
              <w:rPr>
                <w:rFonts w:ascii="GHEA Grapalat" w:hAnsi="GHEA Grapalat" w:cs="Calibri"/>
                <w:color w:val="000000"/>
                <w:sz w:val="16"/>
                <w:szCs w:val="16"/>
              </w:rPr>
              <w:t>կգ-ից</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ավելի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Բռնկման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ջերմաստիճանը</w:t>
            </w:r>
            <w:proofErr w:type="spellEnd"/>
            <w:r w:rsidRPr="00F37882">
              <w:rPr>
                <w:rFonts w:ascii="GHEA Grapalat" w:hAnsi="GHEA Grapalat" w:cs="Calibri"/>
                <w:color w:val="000000"/>
                <w:sz w:val="16"/>
                <w:szCs w:val="16"/>
              </w:rPr>
              <w:t xml:space="preserve"> 550C-ից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ցածր</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Ածխածնի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մնացորդը</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կոքսելիությունը</w:t>
            </w:r>
            <w:proofErr w:type="spellEnd"/>
            <w:r w:rsidRPr="00F37882">
              <w:rPr>
                <w:rFonts w:ascii="GHEA Grapalat" w:hAnsi="GHEA Grapalat" w:cs="Calibri"/>
                <w:color w:val="000000"/>
                <w:sz w:val="16"/>
                <w:szCs w:val="16"/>
              </w:rPr>
              <w:t xml:space="preserve">/ 10 % </w:t>
            </w:r>
            <w:proofErr w:type="spellStart"/>
            <w:r w:rsidRPr="00F37882">
              <w:rPr>
                <w:rFonts w:ascii="GHEA Grapalat" w:hAnsi="GHEA Grapalat" w:cs="Calibri"/>
                <w:color w:val="000000"/>
                <w:sz w:val="16"/>
                <w:szCs w:val="16"/>
              </w:rPr>
              <w:t>նստվածքում</w:t>
            </w:r>
            <w:proofErr w:type="spellEnd"/>
            <w:r w:rsidRPr="00F37882">
              <w:rPr>
                <w:rFonts w:ascii="GHEA Grapalat" w:hAnsi="GHEA Grapalat" w:cs="Calibri"/>
                <w:color w:val="000000"/>
                <w:sz w:val="16"/>
                <w:szCs w:val="16"/>
              </w:rPr>
              <w:t xml:space="preserve"> 0,3 %-</w:t>
            </w:r>
            <w:proofErr w:type="spellStart"/>
            <w:r w:rsidRPr="00F37882">
              <w:rPr>
                <w:rFonts w:ascii="GHEA Grapalat" w:hAnsi="GHEA Grapalat" w:cs="Calibri"/>
                <w:color w:val="000000"/>
                <w:sz w:val="16"/>
                <w:szCs w:val="16"/>
              </w:rPr>
              <w:t>ից</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ավելի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Մածուցիկությունը</w:t>
            </w:r>
            <w:proofErr w:type="spellEnd"/>
            <w:r w:rsidRPr="00F37882">
              <w:rPr>
                <w:rFonts w:ascii="GHEA Grapalat" w:hAnsi="GHEA Grapalat" w:cs="Calibri"/>
                <w:color w:val="000000"/>
                <w:sz w:val="16"/>
                <w:szCs w:val="16"/>
              </w:rPr>
              <w:t xml:space="preserve"> 40 0C-ում` 1,5-ից </w:t>
            </w:r>
            <w:proofErr w:type="spellStart"/>
            <w:r w:rsidRPr="00F37882">
              <w:rPr>
                <w:rFonts w:ascii="GHEA Grapalat" w:hAnsi="GHEA Grapalat" w:cs="Calibri"/>
                <w:color w:val="000000"/>
                <w:sz w:val="16"/>
                <w:szCs w:val="16"/>
              </w:rPr>
              <w:t>մինչև</w:t>
            </w:r>
            <w:proofErr w:type="spellEnd"/>
            <w:r w:rsidRPr="00F37882">
              <w:rPr>
                <w:rFonts w:ascii="GHEA Grapalat" w:hAnsi="GHEA Grapalat" w:cs="Calibri"/>
                <w:color w:val="000000"/>
                <w:sz w:val="16"/>
                <w:szCs w:val="16"/>
              </w:rPr>
              <w:t xml:space="preserve"> 4,0 մմ2/վ: </w:t>
            </w:r>
            <w:proofErr w:type="spellStart"/>
            <w:r w:rsidRPr="00F37882">
              <w:rPr>
                <w:rFonts w:ascii="GHEA Grapalat" w:hAnsi="GHEA Grapalat" w:cs="Calibri"/>
                <w:color w:val="000000"/>
                <w:sz w:val="16"/>
                <w:szCs w:val="16"/>
              </w:rPr>
              <w:t>Պղտորման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ջերմաստիճանը</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մինուս</w:t>
            </w:r>
            <w:proofErr w:type="spellEnd"/>
            <w:r w:rsidRPr="00F37882">
              <w:rPr>
                <w:rFonts w:ascii="GHEA Grapalat" w:hAnsi="GHEA Grapalat" w:cs="Calibri"/>
                <w:color w:val="000000"/>
                <w:sz w:val="16"/>
                <w:szCs w:val="16"/>
              </w:rPr>
              <w:t xml:space="preserve"> 10 0C-ից </w:t>
            </w:r>
            <w:proofErr w:type="spellStart"/>
            <w:r w:rsidRPr="00F37882">
              <w:rPr>
                <w:rFonts w:ascii="GHEA Grapalat" w:hAnsi="GHEA Grapalat" w:cs="Calibri"/>
                <w:color w:val="000000"/>
                <w:sz w:val="16"/>
                <w:szCs w:val="16"/>
              </w:rPr>
              <w:t>ոչ</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բարձր</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Մատակարարումով</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Անվտանգությունը</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մակնշումը</w:t>
            </w:r>
            <w:proofErr w:type="spellEnd"/>
            <w:r w:rsidRPr="00F37882">
              <w:rPr>
                <w:rFonts w:ascii="GHEA Grapalat" w:hAnsi="GHEA Grapalat" w:cs="Calibri"/>
                <w:color w:val="000000"/>
                <w:sz w:val="16"/>
                <w:szCs w:val="16"/>
              </w:rPr>
              <w:t xml:space="preserve"> և </w:t>
            </w:r>
            <w:proofErr w:type="spellStart"/>
            <w:r w:rsidRPr="00F37882">
              <w:rPr>
                <w:rFonts w:ascii="GHEA Grapalat" w:hAnsi="GHEA Grapalat" w:cs="Calibri"/>
                <w:color w:val="000000"/>
                <w:sz w:val="16"/>
                <w:szCs w:val="16"/>
              </w:rPr>
              <w:t>փաթեթավորումը</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համաձայն</w:t>
            </w:r>
            <w:proofErr w:type="spellEnd"/>
            <w:r w:rsidRPr="00F37882">
              <w:rPr>
                <w:rFonts w:ascii="GHEA Grapalat" w:hAnsi="GHEA Grapalat" w:cs="Calibri"/>
                <w:color w:val="000000"/>
                <w:sz w:val="16"/>
                <w:szCs w:val="16"/>
              </w:rPr>
              <w:t xml:space="preserve"> ՀՀ </w:t>
            </w:r>
            <w:proofErr w:type="spellStart"/>
            <w:r w:rsidRPr="00F37882">
              <w:rPr>
                <w:rFonts w:ascii="GHEA Grapalat" w:hAnsi="GHEA Grapalat" w:cs="Calibri"/>
                <w:color w:val="000000"/>
                <w:sz w:val="16"/>
                <w:szCs w:val="16"/>
              </w:rPr>
              <w:t>կառավարության</w:t>
            </w:r>
            <w:proofErr w:type="spellEnd"/>
            <w:r w:rsidRPr="00F37882">
              <w:rPr>
                <w:rFonts w:ascii="GHEA Grapalat" w:hAnsi="GHEA Grapalat" w:cs="Calibri"/>
                <w:color w:val="000000"/>
                <w:sz w:val="16"/>
                <w:szCs w:val="16"/>
              </w:rPr>
              <w:t xml:space="preserve"> 2004թ. </w:t>
            </w:r>
            <w:proofErr w:type="spellStart"/>
            <w:r w:rsidRPr="00F37882">
              <w:rPr>
                <w:rFonts w:ascii="GHEA Grapalat" w:hAnsi="GHEA Grapalat" w:cs="Calibri"/>
                <w:color w:val="000000"/>
                <w:sz w:val="16"/>
                <w:szCs w:val="16"/>
              </w:rPr>
              <w:t>նոյեմբերի</w:t>
            </w:r>
            <w:proofErr w:type="spellEnd"/>
            <w:r w:rsidRPr="00F37882">
              <w:rPr>
                <w:rFonts w:ascii="GHEA Grapalat" w:hAnsi="GHEA Grapalat" w:cs="Calibri"/>
                <w:color w:val="000000"/>
                <w:sz w:val="16"/>
                <w:szCs w:val="16"/>
              </w:rPr>
              <w:t xml:space="preserve"> 11-ի N 1592-Ն </w:t>
            </w:r>
            <w:proofErr w:type="spellStart"/>
            <w:r w:rsidRPr="00F37882">
              <w:rPr>
                <w:rFonts w:ascii="GHEA Grapalat" w:hAnsi="GHEA Grapalat" w:cs="Calibri"/>
                <w:color w:val="000000"/>
                <w:sz w:val="16"/>
                <w:szCs w:val="16"/>
              </w:rPr>
              <w:t>որոշմամբ</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հաստատված</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Ներքին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այրման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շարժիչային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վառելիքների</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տեխնիկական</w:t>
            </w:r>
            <w:proofErr w:type="spellEnd"/>
            <w:r w:rsidRPr="00F37882">
              <w:rPr>
                <w:rFonts w:ascii="GHEA Grapalat" w:hAnsi="GHEA Grapalat" w:cs="Calibri"/>
                <w:color w:val="000000"/>
                <w:sz w:val="16"/>
                <w:szCs w:val="16"/>
              </w:rPr>
              <w:t xml:space="preserve"> </w:t>
            </w:r>
            <w:proofErr w:type="spellStart"/>
            <w:r w:rsidRPr="00F37882">
              <w:rPr>
                <w:rFonts w:ascii="GHEA Grapalat" w:hAnsi="GHEA Grapalat" w:cs="Calibri"/>
                <w:color w:val="000000"/>
                <w:sz w:val="16"/>
                <w:szCs w:val="16"/>
              </w:rPr>
              <w:t>կանոնակարգի</w:t>
            </w:r>
            <w:proofErr w:type="spellEnd"/>
            <w:r w:rsidRPr="00F37882">
              <w:rPr>
                <w:rFonts w:ascii="GHEA Grapalat" w:hAnsi="GHEA Grapalat" w:cs="Calibri"/>
                <w:color w:val="000000"/>
                <w:sz w:val="16"/>
                <w:szCs w:val="16"/>
              </w:rPr>
              <w:t>»:</w:t>
            </w:r>
          </w:p>
        </w:tc>
        <w:tc>
          <w:tcPr>
            <w:tcW w:w="470" w:type="pct"/>
            <w:vAlign w:val="center"/>
          </w:tcPr>
          <w:p w14:paraId="628FC18D" w14:textId="77777777" w:rsidR="008A3B8F" w:rsidRPr="00C80102" w:rsidRDefault="008A3B8F" w:rsidP="008A3B8F">
            <w:pPr>
              <w:jc w:val="center"/>
              <w:rPr>
                <w:rFonts w:ascii="GHEA Grapalat" w:hAnsi="GHEA Grapalat" w:cs="Calibri"/>
                <w:color w:val="000000"/>
                <w:sz w:val="16"/>
                <w:szCs w:val="16"/>
              </w:rPr>
            </w:pPr>
            <w:proofErr w:type="spellStart"/>
            <w:r w:rsidRPr="0013530A">
              <w:rPr>
                <w:rFonts w:ascii="GHEA Grapalat" w:hAnsi="GHEA Grapalat" w:cs="Calibri"/>
                <w:color w:val="000000"/>
                <w:sz w:val="16"/>
                <w:szCs w:val="16"/>
              </w:rPr>
              <w:t>լիտր</w:t>
            </w:r>
            <w:proofErr w:type="spellEnd"/>
          </w:p>
        </w:tc>
        <w:tc>
          <w:tcPr>
            <w:tcW w:w="480" w:type="pct"/>
            <w:vAlign w:val="center"/>
          </w:tcPr>
          <w:p w14:paraId="4001392E" w14:textId="2EB94F47" w:rsidR="008A3B8F" w:rsidRPr="00C80102" w:rsidRDefault="008A3B8F" w:rsidP="008A3B8F">
            <w:pPr>
              <w:jc w:val="center"/>
              <w:rPr>
                <w:rFonts w:ascii="GHEA Grapalat" w:hAnsi="GHEA Grapalat" w:cs="Calibri"/>
                <w:color w:val="000000"/>
                <w:sz w:val="16"/>
                <w:szCs w:val="16"/>
              </w:rPr>
            </w:pPr>
          </w:p>
        </w:tc>
        <w:tc>
          <w:tcPr>
            <w:tcW w:w="480" w:type="pct"/>
            <w:vAlign w:val="center"/>
          </w:tcPr>
          <w:p w14:paraId="09FB7653" w14:textId="1DF62FF1" w:rsidR="008A3B8F" w:rsidRPr="00C80102" w:rsidRDefault="008A3B8F" w:rsidP="008A3B8F">
            <w:pPr>
              <w:jc w:val="center"/>
              <w:rPr>
                <w:rFonts w:ascii="GHEA Grapalat" w:hAnsi="GHEA Grapalat" w:cs="Calibri"/>
                <w:color w:val="000000"/>
                <w:sz w:val="16"/>
                <w:szCs w:val="16"/>
              </w:rPr>
            </w:pPr>
            <w:r w:rsidRPr="004C1CB8">
              <w:rPr>
                <w:rFonts w:ascii="GHEA Grapalat" w:hAnsi="GHEA Grapalat" w:cs="Calibri"/>
                <w:color w:val="000000"/>
                <w:sz w:val="16"/>
                <w:szCs w:val="16"/>
              </w:rPr>
              <w:t>2340</w:t>
            </w:r>
          </w:p>
        </w:tc>
        <w:tc>
          <w:tcPr>
            <w:tcW w:w="405" w:type="pct"/>
            <w:vAlign w:val="center"/>
          </w:tcPr>
          <w:p w14:paraId="0EF7151D" w14:textId="1AE32A83" w:rsidR="008A3B8F" w:rsidRPr="0013530A" w:rsidRDefault="008A3B8F" w:rsidP="008A3B8F">
            <w:pPr>
              <w:jc w:val="center"/>
              <w:rPr>
                <w:rFonts w:ascii="GHEA Grapalat" w:hAnsi="GHEA Grapalat" w:cs="Sylfaen"/>
                <w:i/>
                <w:sz w:val="16"/>
                <w:szCs w:val="16"/>
                <w:lang w:val="pt-BR"/>
              </w:rPr>
            </w:pPr>
            <w:r w:rsidRPr="004C1CB8">
              <w:rPr>
                <w:rFonts w:ascii="GHEA Grapalat" w:hAnsi="GHEA Grapalat" w:cs="Calibri"/>
                <w:color w:val="000000"/>
                <w:sz w:val="16"/>
                <w:szCs w:val="16"/>
              </w:rPr>
              <w:t>Գ</w:t>
            </w:r>
            <w:r w:rsidRPr="00F37882">
              <w:rPr>
                <w:rFonts w:ascii="Cambria Math" w:hAnsi="Cambria Math" w:cs="Cambria Math"/>
                <w:color w:val="000000"/>
                <w:sz w:val="16"/>
                <w:szCs w:val="16"/>
              </w:rPr>
              <w:t>․</w:t>
            </w:r>
            <w:r w:rsidRPr="00F37882">
              <w:rPr>
                <w:rFonts w:ascii="Calibri" w:hAnsi="Calibri" w:cs="Calibri"/>
                <w:color w:val="000000"/>
                <w:sz w:val="16"/>
                <w:szCs w:val="16"/>
              </w:rPr>
              <w:t> </w:t>
            </w:r>
            <w:proofErr w:type="spellStart"/>
            <w:r w:rsidRPr="00F37882">
              <w:rPr>
                <w:rFonts w:ascii="GHEA Grapalat" w:hAnsi="GHEA Grapalat" w:cs="GHEA Grapalat"/>
                <w:color w:val="000000"/>
                <w:sz w:val="16"/>
                <w:szCs w:val="16"/>
              </w:rPr>
              <w:t>Մեծամոր</w:t>
            </w:r>
            <w:proofErr w:type="spellEnd"/>
            <w:r w:rsidRPr="004C1CB8">
              <w:rPr>
                <w:rFonts w:ascii="GHEA Grapalat" w:hAnsi="GHEA Grapalat" w:cs="Calibri"/>
                <w:color w:val="000000"/>
                <w:sz w:val="16"/>
                <w:szCs w:val="16"/>
              </w:rPr>
              <w:t xml:space="preserve">, </w:t>
            </w:r>
            <w:proofErr w:type="spellStart"/>
            <w:r w:rsidRPr="004C1CB8">
              <w:rPr>
                <w:rFonts w:ascii="GHEA Grapalat" w:hAnsi="GHEA Grapalat" w:cs="Calibri"/>
                <w:color w:val="000000"/>
                <w:sz w:val="16"/>
                <w:szCs w:val="16"/>
              </w:rPr>
              <w:t>Մաշտոց</w:t>
            </w:r>
            <w:proofErr w:type="spellEnd"/>
            <w:r w:rsidRPr="004C1CB8">
              <w:rPr>
                <w:rFonts w:ascii="GHEA Grapalat" w:hAnsi="GHEA Grapalat" w:cs="Calibri"/>
                <w:color w:val="000000"/>
                <w:sz w:val="16"/>
                <w:szCs w:val="16"/>
              </w:rPr>
              <w:t xml:space="preserve"> 8</w:t>
            </w:r>
          </w:p>
        </w:tc>
        <w:tc>
          <w:tcPr>
            <w:tcW w:w="722" w:type="pct"/>
            <w:vAlign w:val="center"/>
          </w:tcPr>
          <w:p w14:paraId="37F1AD89" w14:textId="6DAFD77B" w:rsidR="008A3B8F" w:rsidRPr="0013530A" w:rsidRDefault="008A3B8F" w:rsidP="008A3B8F">
            <w:pPr>
              <w:jc w:val="center"/>
              <w:rPr>
                <w:rFonts w:ascii="GHEA Grapalat" w:hAnsi="GHEA Grapalat" w:cs="Sylfaen"/>
                <w:i/>
                <w:sz w:val="16"/>
                <w:szCs w:val="16"/>
                <w:lang w:val="pt-BR"/>
              </w:rPr>
            </w:pPr>
            <w:proofErr w:type="spellStart"/>
            <w:r w:rsidRPr="004C1CB8">
              <w:rPr>
                <w:rFonts w:ascii="GHEA Grapalat" w:hAnsi="GHEA Grapalat" w:cs="Calibri"/>
                <w:color w:val="000000"/>
                <w:sz w:val="16"/>
                <w:szCs w:val="16"/>
              </w:rPr>
              <w:t>Մատակարար</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ման</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ժամկետը</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սահմանվում</w:t>
            </w:r>
            <w:proofErr w:type="spellEnd"/>
            <w:r w:rsidRPr="008A3B8F">
              <w:rPr>
                <w:rFonts w:ascii="GHEA Grapalat" w:hAnsi="GHEA Grapalat" w:cs="Calibri"/>
                <w:color w:val="000000"/>
                <w:sz w:val="16"/>
                <w:szCs w:val="16"/>
                <w:lang w:val="pt-BR"/>
              </w:rPr>
              <w:t xml:space="preserve"> </w:t>
            </w:r>
            <w:r w:rsidRPr="004C1CB8">
              <w:rPr>
                <w:rFonts w:ascii="GHEA Grapalat" w:hAnsi="GHEA Grapalat" w:cs="Calibri"/>
                <w:color w:val="000000"/>
                <w:sz w:val="16"/>
                <w:szCs w:val="16"/>
              </w:rPr>
              <w:t>է</w:t>
            </w:r>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պայմանագրի</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ուժի</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մեջ</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մտնելուց</w:t>
            </w:r>
            <w:proofErr w:type="spellEnd"/>
            <w:r w:rsidRPr="008A3B8F">
              <w:rPr>
                <w:rFonts w:ascii="GHEA Grapalat" w:hAnsi="GHEA Grapalat" w:cs="Calibri"/>
                <w:color w:val="000000"/>
                <w:sz w:val="16"/>
                <w:szCs w:val="16"/>
                <w:lang w:val="pt-BR"/>
              </w:rPr>
              <w:t xml:space="preserve"> 20 </w:t>
            </w:r>
            <w:proofErr w:type="spellStart"/>
            <w:r w:rsidRPr="004C1CB8">
              <w:rPr>
                <w:rFonts w:ascii="GHEA Grapalat" w:hAnsi="GHEA Grapalat" w:cs="Calibri"/>
                <w:color w:val="000000"/>
                <w:sz w:val="16"/>
                <w:szCs w:val="16"/>
              </w:rPr>
              <w:t>օրացուցային</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օրվա</w:t>
            </w:r>
            <w:proofErr w:type="spellEnd"/>
            <w:r w:rsidRPr="008A3B8F">
              <w:rPr>
                <w:rFonts w:ascii="GHEA Grapalat" w:hAnsi="GHEA Grapalat" w:cs="Calibri"/>
                <w:color w:val="000000"/>
                <w:sz w:val="16"/>
                <w:szCs w:val="16"/>
                <w:lang w:val="pt-BR"/>
              </w:rPr>
              <w:t xml:space="preserve"> </w:t>
            </w:r>
            <w:proofErr w:type="spellStart"/>
            <w:r w:rsidRPr="004C1CB8">
              <w:rPr>
                <w:rFonts w:ascii="GHEA Grapalat" w:hAnsi="GHEA Grapalat" w:cs="Calibri"/>
                <w:color w:val="000000"/>
                <w:sz w:val="16"/>
                <w:szCs w:val="16"/>
              </w:rPr>
              <w:t>ընթացքում</w:t>
            </w:r>
            <w:proofErr w:type="spellEnd"/>
          </w:p>
        </w:tc>
      </w:tr>
    </w:tbl>
    <w:p w14:paraId="56054FC4" w14:textId="77777777" w:rsidR="00071D1C" w:rsidRPr="008B7DA4" w:rsidRDefault="00071D1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544"/>
        <w:gridCol w:w="544"/>
        <w:gridCol w:w="544"/>
        <w:gridCol w:w="544"/>
        <w:gridCol w:w="591"/>
        <w:gridCol w:w="544"/>
        <w:gridCol w:w="544"/>
        <w:gridCol w:w="544"/>
        <w:gridCol w:w="1963"/>
      </w:tblGrid>
      <w:tr w:rsidR="00071D1C" w:rsidRPr="00A71D81" w14:paraId="3DADF274" w14:textId="77777777" w:rsidTr="001A2D2C">
        <w:tc>
          <w:tcPr>
            <w:tcW w:w="15458"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3F78F5" w:rsidRPr="00917712" w14:paraId="3B23D777" w14:textId="77777777" w:rsidTr="001A2D2C">
        <w:tc>
          <w:tcPr>
            <w:tcW w:w="1980" w:type="dxa"/>
            <w:vMerge w:val="restart"/>
            <w:vAlign w:val="center"/>
          </w:tcPr>
          <w:p w14:paraId="553B200F" w14:textId="21546419" w:rsidR="003F78F5" w:rsidRPr="00A71D81" w:rsidRDefault="003F78F5" w:rsidP="003F78F5">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849CA12" w14:textId="7AD2976E" w:rsidR="003F78F5" w:rsidRPr="00A71D81" w:rsidRDefault="003F78F5" w:rsidP="003F78F5">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Merge w:val="restart"/>
            <w:vAlign w:val="center"/>
          </w:tcPr>
          <w:p w14:paraId="21DA0096" w14:textId="66E5195A" w:rsidR="003F78F5" w:rsidRPr="00A71D81" w:rsidRDefault="003F78F5" w:rsidP="003F78F5">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258" w:type="dxa"/>
            <w:gridSpan w:val="13"/>
            <w:vAlign w:val="center"/>
          </w:tcPr>
          <w:p w14:paraId="4355517C" w14:textId="2A5ECA03" w:rsidR="003F78F5" w:rsidRPr="00A71D81" w:rsidRDefault="003F78F5" w:rsidP="003F78F5">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r w:rsidR="00412D10">
              <w:rPr>
                <w:rFonts w:ascii="GHEA Grapalat" w:hAnsi="GHEA Grapalat"/>
                <w:sz w:val="18"/>
                <w:lang w:val="es-ES"/>
              </w:rPr>
              <w:t>202</w:t>
            </w:r>
            <w:r w:rsidR="008A3B8F">
              <w:rPr>
                <w:rFonts w:ascii="GHEA Grapalat" w:hAnsi="GHEA Grapalat"/>
                <w:sz w:val="18"/>
                <w:lang w:val="es-ES"/>
              </w:rPr>
              <w:t>6</w:t>
            </w:r>
            <w:r w:rsidRPr="00A71D81">
              <w:rPr>
                <w:rFonts w:ascii="GHEA Grapalat" w:hAnsi="GHEA Grapalat"/>
                <w:sz w:val="18"/>
                <w:lang w:val="es-ES"/>
              </w:rPr>
              <w:t>թ</w:t>
            </w:r>
            <w:r w:rsidR="008A3B8F">
              <w:rPr>
                <w:rFonts w:ascii="GHEA Grapalat" w:hAnsi="GHEA Grapalat"/>
                <w:sz w:val="18"/>
                <w:lang w:val="es-ES"/>
              </w:rPr>
              <w:t>.</w:t>
            </w:r>
            <w:r w:rsidRPr="00A71D81">
              <w:rPr>
                <w:rFonts w:ascii="GHEA Grapalat" w:hAnsi="GHEA Grapalat"/>
                <w:sz w:val="18"/>
                <w:lang w:val="es-ES"/>
              </w:rPr>
              <w:t>-ին` ըստ ամիսների, այդ թվում**</w:t>
            </w:r>
          </w:p>
        </w:tc>
      </w:tr>
      <w:tr w:rsidR="003F78F5" w:rsidRPr="00A71D81" w14:paraId="4EA8CAC4" w14:textId="77777777" w:rsidTr="001A2D2C">
        <w:trPr>
          <w:trHeight w:val="1538"/>
        </w:trPr>
        <w:tc>
          <w:tcPr>
            <w:tcW w:w="1980" w:type="dxa"/>
            <w:vMerge/>
          </w:tcPr>
          <w:p w14:paraId="690DCCC4" w14:textId="77777777" w:rsidR="003F78F5" w:rsidRPr="00A71D81" w:rsidRDefault="003F78F5" w:rsidP="003F78F5">
            <w:pPr>
              <w:jc w:val="center"/>
              <w:rPr>
                <w:rFonts w:ascii="GHEA Grapalat" w:hAnsi="GHEA Grapalat"/>
                <w:sz w:val="20"/>
                <w:lang w:val="es-ES"/>
              </w:rPr>
            </w:pPr>
          </w:p>
        </w:tc>
        <w:tc>
          <w:tcPr>
            <w:tcW w:w="2700" w:type="dxa"/>
            <w:vMerge/>
          </w:tcPr>
          <w:p w14:paraId="5175618E" w14:textId="77777777" w:rsidR="003F78F5" w:rsidRPr="00A71D81" w:rsidRDefault="003F78F5" w:rsidP="003F78F5">
            <w:pPr>
              <w:jc w:val="center"/>
              <w:rPr>
                <w:rFonts w:ascii="GHEA Grapalat" w:hAnsi="GHEA Grapalat"/>
                <w:sz w:val="20"/>
                <w:lang w:val="es-ES"/>
              </w:rPr>
            </w:pPr>
          </w:p>
        </w:tc>
        <w:tc>
          <w:tcPr>
            <w:tcW w:w="2520" w:type="dxa"/>
            <w:vMerge/>
          </w:tcPr>
          <w:p w14:paraId="1F2C6313" w14:textId="77777777" w:rsidR="003F78F5" w:rsidRPr="00A71D81" w:rsidRDefault="003F78F5" w:rsidP="003F78F5">
            <w:pPr>
              <w:jc w:val="center"/>
              <w:rPr>
                <w:rFonts w:ascii="GHEA Grapalat" w:hAnsi="GHEA Grapalat"/>
                <w:sz w:val="20"/>
                <w:lang w:val="es-ES"/>
              </w:rPr>
            </w:pPr>
          </w:p>
        </w:tc>
        <w:tc>
          <w:tcPr>
            <w:tcW w:w="474" w:type="dxa"/>
            <w:textDirection w:val="btLr"/>
            <w:vAlign w:val="center"/>
          </w:tcPr>
          <w:p w14:paraId="04E18541" w14:textId="2090AEF0"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6C1E28E6" w:rsidR="003F78F5" w:rsidRPr="00A71D81" w:rsidRDefault="003F78F5" w:rsidP="003F78F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024B1510"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1473926A" w:rsidR="003F78F5" w:rsidRPr="00A71D81" w:rsidRDefault="003F78F5" w:rsidP="003F78F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44" w:type="dxa"/>
            <w:textDirection w:val="btLr"/>
            <w:vAlign w:val="center"/>
          </w:tcPr>
          <w:p w14:paraId="32A1A01E" w14:textId="0131E41F"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44" w:type="dxa"/>
            <w:textDirection w:val="btLr"/>
            <w:vAlign w:val="center"/>
          </w:tcPr>
          <w:p w14:paraId="7D885A77" w14:textId="644868DE"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44" w:type="dxa"/>
            <w:textDirection w:val="btLr"/>
            <w:vAlign w:val="center"/>
          </w:tcPr>
          <w:p w14:paraId="73037094" w14:textId="1F23C1FF"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44" w:type="dxa"/>
            <w:textDirection w:val="btLr"/>
            <w:vAlign w:val="center"/>
          </w:tcPr>
          <w:p w14:paraId="6602C697" w14:textId="63B62B60"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1" w:type="dxa"/>
            <w:textDirection w:val="btLr"/>
            <w:vAlign w:val="center"/>
          </w:tcPr>
          <w:p w14:paraId="13896D31" w14:textId="6078D693"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44" w:type="dxa"/>
            <w:textDirection w:val="btLr"/>
            <w:vAlign w:val="center"/>
          </w:tcPr>
          <w:p w14:paraId="1A2EBE94" w14:textId="46CBB3BE"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4" w:type="dxa"/>
            <w:textDirection w:val="btLr"/>
            <w:vAlign w:val="center"/>
          </w:tcPr>
          <w:p w14:paraId="0E51FC13" w14:textId="20D80BF1"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14:paraId="7A40233D" w14:textId="3E18B9F8" w:rsidR="003F78F5" w:rsidRPr="00A71D81" w:rsidRDefault="003F78F5" w:rsidP="003F78F5">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55A32932" w14:textId="77777777" w:rsidR="003F78F5" w:rsidRPr="00A71D81" w:rsidRDefault="003F78F5" w:rsidP="003F78F5">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3F78F5" w:rsidRPr="00A71D81" w:rsidRDefault="003F78F5" w:rsidP="003F78F5">
            <w:pPr>
              <w:jc w:val="center"/>
              <w:rPr>
                <w:rFonts w:ascii="GHEA Grapalat" w:hAnsi="GHEA Grapalat"/>
                <w:sz w:val="18"/>
                <w:lang w:val="es-ES"/>
              </w:rPr>
            </w:pPr>
          </w:p>
        </w:tc>
      </w:tr>
      <w:tr w:rsidR="00C80102" w:rsidRPr="00A71D81" w14:paraId="0A31DDE2" w14:textId="77777777" w:rsidTr="001A2D2C">
        <w:trPr>
          <w:trHeight w:val="450"/>
        </w:trPr>
        <w:tc>
          <w:tcPr>
            <w:tcW w:w="1980" w:type="dxa"/>
            <w:vAlign w:val="center"/>
          </w:tcPr>
          <w:p w14:paraId="651C93C0" w14:textId="7ACAC2A4" w:rsidR="00C80102" w:rsidRPr="00A16D8D" w:rsidRDefault="00254DB4" w:rsidP="00C80102">
            <w:pPr>
              <w:jc w:val="center"/>
              <w:rPr>
                <w:rFonts w:ascii="GHEA Grapalat" w:hAnsi="GHEA Grapalat" w:cs="Calibri"/>
                <w:sz w:val="14"/>
                <w:szCs w:val="14"/>
              </w:rPr>
            </w:pPr>
            <w:r>
              <w:rPr>
                <w:rFonts w:ascii="GHEA Grapalat" w:hAnsi="GHEA Grapalat" w:cs="Calibri"/>
                <w:sz w:val="14"/>
                <w:szCs w:val="14"/>
              </w:rPr>
              <w:t>1</w:t>
            </w:r>
          </w:p>
        </w:tc>
        <w:tc>
          <w:tcPr>
            <w:tcW w:w="2700" w:type="dxa"/>
            <w:vAlign w:val="center"/>
          </w:tcPr>
          <w:p w14:paraId="145D216B" w14:textId="0061436B" w:rsidR="00C80102" w:rsidRPr="00A16D8D" w:rsidRDefault="008A3B8F" w:rsidP="00C80102">
            <w:pPr>
              <w:jc w:val="center"/>
              <w:rPr>
                <w:rFonts w:ascii="GHEA Grapalat" w:hAnsi="GHEA Grapalat" w:cs="Sylfaen"/>
                <w:sz w:val="14"/>
                <w:szCs w:val="14"/>
                <w:lang w:val="pt-BR"/>
              </w:rPr>
            </w:pPr>
            <w:r w:rsidRPr="004C1CB8">
              <w:rPr>
                <w:rFonts w:ascii="GHEA Grapalat" w:hAnsi="GHEA Grapalat" w:cs="Calibri"/>
                <w:color w:val="000000"/>
                <w:sz w:val="16"/>
                <w:szCs w:val="16"/>
              </w:rPr>
              <w:t>09134210</w:t>
            </w:r>
          </w:p>
        </w:tc>
        <w:tc>
          <w:tcPr>
            <w:tcW w:w="2520" w:type="dxa"/>
            <w:vAlign w:val="center"/>
          </w:tcPr>
          <w:p w14:paraId="53D7B23A" w14:textId="3F4C7410" w:rsidR="00C80102" w:rsidRPr="00A02C94" w:rsidRDefault="00C80102" w:rsidP="00C80102">
            <w:pPr>
              <w:jc w:val="center"/>
              <w:rPr>
                <w:rFonts w:ascii="GHEA Grapalat" w:hAnsi="GHEA Grapalat" w:cs="Sylfaen"/>
                <w:sz w:val="14"/>
                <w:szCs w:val="14"/>
                <w:lang w:val="hy-AM"/>
              </w:rPr>
            </w:pPr>
            <w:r w:rsidRPr="00A16D8D">
              <w:rPr>
                <w:rFonts w:ascii="GHEA Grapalat" w:hAnsi="GHEA Grapalat" w:cs="Calibri"/>
                <w:color w:val="000000"/>
                <w:sz w:val="14"/>
                <w:szCs w:val="14"/>
              </w:rPr>
              <w:t xml:space="preserve"> </w:t>
            </w:r>
            <w:proofErr w:type="spellStart"/>
            <w:r w:rsidR="008A3B8F">
              <w:rPr>
                <w:rFonts w:ascii="GHEA Grapalat" w:hAnsi="GHEA Grapalat"/>
                <w:color w:val="222222"/>
                <w:sz w:val="18"/>
                <w:szCs w:val="18"/>
                <w:shd w:val="clear" w:color="auto" w:fill="FFFFFF"/>
              </w:rPr>
              <w:t>Դիզելային</w:t>
            </w:r>
            <w:proofErr w:type="spellEnd"/>
            <w:r w:rsidR="008A3B8F">
              <w:rPr>
                <w:rFonts w:ascii="GHEA Grapalat" w:hAnsi="GHEA Grapalat"/>
                <w:color w:val="222222"/>
                <w:sz w:val="18"/>
                <w:szCs w:val="18"/>
                <w:shd w:val="clear" w:color="auto" w:fill="FFFFFF"/>
              </w:rPr>
              <w:t xml:space="preserve"> </w:t>
            </w:r>
            <w:proofErr w:type="spellStart"/>
            <w:r w:rsidR="008A3B8F">
              <w:rPr>
                <w:rFonts w:ascii="GHEA Grapalat" w:hAnsi="GHEA Grapalat"/>
                <w:color w:val="222222"/>
                <w:sz w:val="18"/>
                <w:szCs w:val="18"/>
                <w:shd w:val="clear" w:color="auto" w:fill="FFFFFF"/>
              </w:rPr>
              <w:t>վառելիք</w:t>
            </w:r>
            <w:proofErr w:type="spellEnd"/>
          </w:p>
        </w:tc>
        <w:tc>
          <w:tcPr>
            <w:tcW w:w="474" w:type="dxa"/>
            <w:vAlign w:val="center"/>
          </w:tcPr>
          <w:p w14:paraId="14DD494B" w14:textId="77777777" w:rsidR="00C80102" w:rsidRPr="001A2D2C" w:rsidRDefault="00C80102" w:rsidP="00C80102">
            <w:pPr>
              <w:jc w:val="center"/>
              <w:rPr>
                <w:rFonts w:ascii="GHEA Grapalat" w:hAnsi="GHEA Grapalat"/>
                <w:sz w:val="18"/>
                <w:szCs w:val="18"/>
                <w:lang w:val="pt-BR"/>
              </w:rPr>
            </w:pPr>
          </w:p>
        </w:tc>
        <w:tc>
          <w:tcPr>
            <w:tcW w:w="474" w:type="dxa"/>
            <w:vAlign w:val="center"/>
          </w:tcPr>
          <w:p w14:paraId="08517D25" w14:textId="77777777" w:rsidR="00C80102" w:rsidRPr="001A2D2C" w:rsidRDefault="00C80102" w:rsidP="00C80102">
            <w:pPr>
              <w:jc w:val="center"/>
              <w:rPr>
                <w:rFonts w:ascii="GHEA Grapalat" w:hAnsi="GHEA Grapalat"/>
                <w:sz w:val="18"/>
                <w:szCs w:val="18"/>
                <w:lang w:val="pt-BR"/>
              </w:rPr>
            </w:pPr>
          </w:p>
        </w:tc>
        <w:tc>
          <w:tcPr>
            <w:tcW w:w="474" w:type="dxa"/>
            <w:vAlign w:val="center"/>
          </w:tcPr>
          <w:p w14:paraId="393A9F14" w14:textId="583562D4" w:rsidR="00C80102" w:rsidRPr="001A2D2C" w:rsidRDefault="00C80102" w:rsidP="00C80102">
            <w:pPr>
              <w:jc w:val="center"/>
              <w:rPr>
                <w:rFonts w:ascii="GHEA Grapalat" w:hAnsi="GHEA Grapalat"/>
                <w:sz w:val="18"/>
                <w:szCs w:val="18"/>
                <w:lang w:val="pt-BR"/>
              </w:rPr>
            </w:pPr>
          </w:p>
        </w:tc>
        <w:tc>
          <w:tcPr>
            <w:tcW w:w="474" w:type="dxa"/>
            <w:vAlign w:val="center"/>
          </w:tcPr>
          <w:p w14:paraId="18F5834E" w14:textId="77777777" w:rsidR="00C80102" w:rsidRPr="001A2D2C" w:rsidRDefault="00C80102" w:rsidP="00C80102">
            <w:pPr>
              <w:jc w:val="center"/>
              <w:rPr>
                <w:rFonts w:ascii="GHEA Grapalat" w:hAnsi="GHEA Grapalat" w:cs="Arial"/>
                <w:sz w:val="18"/>
                <w:szCs w:val="18"/>
                <w:lang w:val="pt-BR"/>
              </w:rPr>
            </w:pPr>
          </w:p>
        </w:tc>
        <w:tc>
          <w:tcPr>
            <w:tcW w:w="544" w:type="dxa"/>
            <w:vAlign w:val="center"/>
          </w:tcPr>
          <w:p w14:paraId="1DBB144A" w14:textId="214554E2" w:rsidR="00C80102" w:rsidRPr="001A2D2C" w:rsidRDefault="00C80102" w:rsidP="00C80102">
            <w:pPr>
              <w:jc w:val="center"/>
              <w:rPr>
                <w:rFonts w:ascii="GHEA Grapalat" w:hAnsi="GHEA Grapalat" w:cs="Arial"/>
                <w:sz w:val="18"/>
                <w:szCs w:val="18"/>
                <w:lang w:val="pt-BR"/>
              </w:rPr>
            </w:pPr>
          </w:p>
        </w:tc>
        <w:tc>
          <w:tcPr>
            <w:tcW w:w="544" w:type="dxa"/>
            <w:vAlign w:val="center"/>
          </w:tcPr>
          <w:p w14:paraId="2D062344" w14:textId="7FEC249B" w:rsidR="00C80102" w:rsidRPr="001A2D2C" w:rsidRDefault="00C80102" w:rsidP="00C80102">
            <w:pPr>
              <w:jc w:val="center"/>
              <w:rPr>
                <w:rFonts w:ascii="GHEA Grapalat" w:hAnsi="GHEA Grapalat" w:cs="Arial"/>
                <w:sz w:val="18"/>
                <w:szCs w:val="18"/>
                <w:lang w:val="pt-BR"/>
              </w:rPr>
            </w:pPr>
          </w:p>
        </w:tc>
        <w:tc>
          <w:tcPr>
            <w:tcW w:w="544" w:type="dxa"/>
            <w:vAlign w:val="center"/>
          </w:tcPr>
          <w:p w14:paraId="5F83AD03" w14:textId="092C34A4" w:rsidR="00C80102" w:rsidRPr="001A2D2C" w:rsidRDefault="00C80102" w:rsidP="00C80102">
            <w:pPr>
              <w:jc w:val="center"/>
              <w:rPr>
                <w:rFonts w:ascii="GHEA Grapalat" w:hAnsi="GHEA Grapalat" w:cs="Arial"/>
                <w:sz w:val="18"/>
                <w:szCs w:val="18"/>
                <w:lang w:val="pt-BR"/>
              </w:rPr>
            </w:pPr>
          </w:p>
        </w:tc>
        <w:tc>
          <w:tcPr>
            <w:tcW w:w="544" w:type="dxa"/>
            <w:vAlign w:val="center"/>
          </w:tcPr>
          <w:p w14:paraId="5991269A" w14:textId="6C4AB5C5" w:rsidR="00C80102" w:rsidRPr="001A2D2C" w:rsidRDefault="00C80102" w:rsidP="00C80102">
            <w:pPr>
              <w:jc w:val="center"/>
              <w:rPr>
                <w:rFonts w:ascii="GHEA Grapalat" w:hAnsi="GHEA Grapalat" w:cs="Arial"/>
                <w:sz w:val="18"/>
                <w:szCs w:val="18"/>
                <w:lang w:val="pt-BR"/>
              </w:rPr>
            </w:pPr>
          </w:p>
        </w:tc>
        <w:tc>
          <w:tcPr>
            <w:tcW w:w="591" w:type="dxa"/>
            <w:vAlign w:val="center"/>
          </w:tcPr>
          <w:p w14:paraId="3082CBF8" w14:textId="2C55A293" w:rsidR="00C80102" w:rsidRPr="001A2D2C" w:rsidRDefault="00C80102" w:rsidP="00C80102">
            <w:pPr>
              <w:jc w:val="center"/>
              <w:rPr>
                <w:rFonts w:ascii="GHEA Grapalat" w:hAnsi="GHEA Grapalat" w:cs="Arial"/>
                <w:sz w:val="18"/>
                <w:szCs w:val="18"/>
                <w:lang w:val="pt-BR"/>
              </w:rPr>
            </w:pPr>
          </w:p>
        </w:tc>
        <w:tc>
          <w:tcPr>
            <w:tcW w:w="544" w:type="dxa"/>
            <w:vAlign w:val="center"/>
          </w:tcPr>
          <w:p w14:paraId="24D7C3C2" w14:textId="1EAC6627" w:rsidR="00C80102" w:rsidRPr="001A2D2C" w:rsidRDefault="00C80102" w:rsidP="00C80102">
            <w:pPr>
              <w:jc w:val="center"/>
              <w:rPr>
                <w:rFonts w:ascii="GHEA Grapalat" w:hAnsi="GHEA Grapalat" w:cs="Arial"/>
                <w:sz w:val="18"/>
                <w:szCs w:val="18"/>
                <w:lang w:val="pt-BR"/>
              </w:rPr>
            </w:pPr>
          </w:p>
        </w:tc>
        <w:tc>
          <w:tcPr>
            <w:tcW w:w="544" w:type="dxa"/>
            <w:vAlign w:val="center"/>
          </w:tcPr>
          <w:p w14:paraId="047DBB14" w14:textId="45245A63" w:rsidR="00C80102" w:rsidRPr="001A2D2C" w:rsidRDefault="00C80102" w:rsidP="00C80102">
            <w:pPr>
              <w:jc w:val="center"/>
              <w:rPr>
                <w:rFonts w:ascii="GHEA Grapalat" w:hAnsi="GHEA Grapalat" w:cs="Arial"/>
                <w:sz w:val="18"/>
                <w:szCs w:val="18"/>
                <w:lang w:val="pt-BR"/>
              </w:rPr>
            </w:pPr>
          </w:p>
        </w:tc>
        <w:tc>
          <w:tcPr>
            <w:tcW w:w="544" w:type="dxa"/>
            <w:vAlign w:val="center"/>
          </w:tcPr>
          <w:p w14:paraId="667E9A52" w14:textId="61DF0DE1" w:rsidR="00C80102" w:rsidRPr="001A2D2C" w:rsidRDefault="00C80102" w:rsidP="00C80102">
            <w:pPr>
              <w:jc w:val="center"/>
              <w:rPr>
                <w:rFonts w:ascii="GHEA Grapalat" w:hAnsi="GHEA Grapalat" w:cs="Arial"/>
                <w:sz w:val="18"/>
                <w:szCs w:val="18"/>
                <w:lang w:val="pt-BR"/>
              </w:rPr>
            </w:pPr>
          </w:p>
        </w:tc>
        <w:tc>
          <w:tcPr>
            <w:tcW w:w="1963" w:type="dxa"/>
            <w:vAlign w:val="center"/>
          </w:tcPr>
          <w:p w14:paraId="21F33480" w14:textId="2A086B47" w:rsidR="00C80102" w:rsidRPr="001A2D2C" w:rsidRDefault="00C80102" w:rsidP="00C80102">
            <w:pPr>
              <w:jc w:val="center"/>
              <w:rPr>
                <w:rFonts w:ascii="GHEA Grapalat" w:hAnsi="GHEA Grapalat"/>
                <w:sz w:val="18"/>
                <w:szCs w:val="18"/>
                <w:lang w:val="pt-BR"/>
              </w:rPr>
            </w:pP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17712" w14:paraId="2BF17983" w14:textId="77777777" w:rsidTr="007A2020">
        <w:trPr>
          <w:tblCellSpacing w:w="7" w:type="dxa"/>
          <w:jc w:val="center"/>
        </w:trPr>
        <w:tc>
          <w:tcPr>
            <w:tcW w:w="0" w:type="auto"/>
            <w:vAlign w:val="center"/>
          </w:tcPr>
          <w:p w14:paraId="4B48907B" w14:textId="3147CC91"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40855" w14:textId="77777777" w:rsidR="008654A8" w:rsidRDefault="008654A8">
      <w:r>
        <w:separator/>
      </w:r>
    </w:p>
  </w:endnote>
  <w:endnote w:type="continuationSeparator" w:id="0">
    <w:p w14:paraId="130E9014" w14:textId="77777777" w:rsidR="008654A8" w:rsidRDefault="0086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panose1 w:val="00000000000000000000"/>
    <w:charset w:val="00"/>
    <w:family w:val="roman"/>
    <w:notTrueType/>
    <w:pitch w:val="default"/>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C497" w14:textId="77777777" w:rsidR="008654A8" w:rsidRDefault="008654A8">
      <w:r>
        <w:separator/>
      </w:r>
    </w:p>
  </w:footnote>
  <w:footnote w:type="continuationSeparator" w:id="0">
    <w:p w14:paraId="41711A07" w14:textId="77777777" w:rsidR="008654A8" w:rsidRDefault="008654A8">
      <w:r>
        <w:continuationSeparator/>
      </w:r>
    </w:p>
  </w:footnote>
  <w:footnote w:id="1">
    <w:p w14:paraId="714A4987" w14:textId="64AD5E67" w:rsidR="000B0AF9" w:rsidRPr="000B7538" w:rsidRDefault="000B0AF9"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0B0AF9" w:rsidRPr="000B7538" w:rsidRDefault="000B0AF9"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0B0AF9" w:rsidRPr="005F1C06" w:rsidRDefault="000B0AF9"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0B0AF9" w:rsidRPr="008C7473" w:rsidRDefault="000B0AF9"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0B0AF9" w:rsidRPr="008C7473" w:rsidRDefault="000B0AF9" w:rsidP="005F1C06">
      <w:pPr>
        <w:pStyle w:val="31"/>
        <w:spacing w:line="240" w:lineRule="auto"/>
        <w:ind w:left="142" w:firstLine="0"/>
        <w:rPr>
          <w:rFonts w:ascii="GHEA Grapalat" w:hAnsi="GHEA Grapalat"/>
          <w:i/>
          <w:lang w:val="af-ZA" w:eastAsia="ru-RU"/>
        </w:rPr>
      </w:pPr>
    </w:p>
    <w:p w14:paraId="6F719993" w14:textId="77777777" w:rsidR="000B0AF9" w:rsidRPr="008C7473" w:rsidRDefault="000B0AF9"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0B0AF9" w:rsidRPr="008C7473" w:rsidRDefault="000B0AF9" w:rsidP="005F1C06">
      <w:pPr>
        <w:pStyle w:val="af2"/>
        <w:jc w:val="both"/>
        <w:rPr>
          <w:rFonts w:ascii="GHEA Grapalat" w:hAnsi="GHEA Grapalat"/>
          <w:i/>
          <w:lang w:val="af-ZA"/>
        </w:rPr>
      </w:pPr>
    </w:p>
    <w:p w14:paraId="2FE82E3A" w14:textId="77777777" w:rsidR="000B0AF9" w:rsidRPr="008C7473" w:rsidRDefault="000B0AF9"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0B0AF9" w:rsidRPr="00BF58CA" w:rsidRDefault="000B0AF9" w:rsidP="005F1C06">
      <w:pPr>
        <w:pStyle w:val="af2"/>
        <w:jc w:val="both"/>
        <w:rPr>
          <w:rFonts w:ascii="GHEA Grapalat" w:hAnsi="GHEA Grapalat"/>
          <w:i/>
          <w:sz w:val="16"/>
          <w:szCs w:val="16"/>
          <w:lang w:val="hy-AM"/>
        </w:rPr>
      </w:pPr>
    </w:p>
    <w:p w14:paraId="7DCC7BCC" w14:textId="77777777" w:rsidR="000B0AF9" w:rsidRPr="00B20703" w:rsidDel="006C3873" w:rsidRDefault="000B0AF9" w:rsidP="00CE3A99">
      <w:pPr>
        <w:jc w:val="both"/>
        <w:rPr>
          <w:del w:id="5" w:author="User" w:date="2019-05-26T09:52:00Z"/>
          <w:rFonts w:ascii="GHEA Grapalat" w:hAnsi="GHEA Grapalat" w:cs="Sylfaen"/>
          <w:sz w:val="20"/>
          <w:lang w:val="hy-AM"/>
        </w:rPr>
      </w:pPr>
    </w:p>
  </w:footnote>
  <w:footnote w:id="3">
    <w:p w14:paraId="28B63088" w14:textId="77777777" w:rsidR="000B0AF9" w:rsidRPr="006265F4" w:rsidRDefault="000B0AF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0B0AF9" w:rsidRPr="006265F4" w:rsidRDefault="000B0AF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0B0AF9" w:rsidRPr="006265F4" w:rsidDel="00856FDE" w:rsidRDefault="000B0AF9" w:rsidP="00B2572B">
      <w:pPr>
        <w:pStyle w:val="af2"/>
        <w:rPr>
          <w:del w:id="8" w:author="User" w:date="2019-05-26T09:57:00Z"/>
          <w:i/>
          <w:lang w:val="af-ZA"/>
        </w:rPr>
      </w:pPr>
    </w:p>
  </w:footnote>
  <w:footnote w:id="4">
    <w:p w14:paraId="25333EC9" w14:textId="77777777" w:rsidR="000B0AF9" w:rsidRPr="00C65A05" w:rsidRDefault="000B0AF9"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0B0AF9" w:rsidRPr="00C65A05" w:rsidRDefault="000B0AF9"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5">
    <w:p w14:paraId="24204C2D" w14:textId="77777777" w:rsidR="000B0AF9" w:rsidRPr="006265F4" w:rsidDel="007942E8" w:rsidRDefault="000B0AF9"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6">
    <w:p w14:paraId="061729C7" w14:textId="77777777" w:rsidR="000B0AF9" w:rsidRPr="006265F4" w:rsidDel="007942E8" w:rsidRDefault="000B0AF9"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7">
    <w:p w14:paraId="41AA5916" w14:textId="77777777" w:rsidR="000B0AF9" w:rsidRPr="006265F4" w:rsidRDefault="000B0AF9"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0B0AF9" w:rsidRPr="006265F4" w:rsidDel="007942E8" w:rsidRDefault="000B0AF9"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E87345B" w14:textId="77777777" w:rsidR="000B0AF9" w:rsidRPr="006265F4" w:rsidDel="007942E8" w:rsidRDefault="000B0AF9" w:rsidP="00071D1C">
      <w:pPr>
        <w:pStyle w:val="af2"/>
        <w:jc w:val="both"/>
        <w:rPr>
          <w:del w:id="12"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14:paraId="73F04998" w14:textId="77777777" w:rsidR="000B0AF9" w:rsidRPr="006265F4" w:rsidDel="002877FC" w:rsidRDefault="000B0AF9" w:rsidP="00071D1C">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14:paraId="64443172" w14:textId="77777777" w:rsidR="000B0AF9" w:rsidRPr="006265F4" w:rsidDel="002877FC" w:rsidRDefault="000B0AF9" w:rsidP="00071D1C">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14:paraId="013DD12D" w14:textId="4181C4C5" w:rsidR="000B0AF9" w:rsidRPr="008C7473" w:rsidRDefault="000B0AF9">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254525E"/>
    <w:multiLevelType w:val="multilevel"/>
    <w:tmpl w:val="29E6ACD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 w:numId="3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AF9"/>
    <w:rsid w:val="000B1088"/>
    <w:rsid w:val="000B259E"/>
    <w:rsid w:val="000B5AE5"/>
    <w:rsid w:val="000B700B"/>
    <w:rsid w:val="000B7538"/>
    <w:rsid w:val="000B7641"/>
    <w:rsid w:val="000B7C54"/>
    <w:rsid w:val="000C0396"/>
    <w:rsid w:val="000C062F"/>
    <w:rsid w:val="000C0A9D"/>
    <w:rsid w:val="000C165F"/>
    <w:rsid w:val="000C36C6"/>
    <w:rsid w:val="000C512A"/>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D2C"/>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8F"/>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4DB4"/>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1"/>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32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C86"/>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33C"/>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3B1E"/>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8F5"/>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D10"/>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6F51"/>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2D0"/>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2B"/>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4C9"/>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0F08"/>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1F6"/>
    <w:rsid w:val="00606328"/>
    <w:rsid w:val="0060652B"/>
    <w:rsid w:val="00606603"/>
    <w:rsid w:val="00606B84"/>
    <w:rsid w:val="0060715C"/>
    <w:rsid w:val="00611E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9CA"/>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7889"/>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CCC"/>
    <w:rsid w:val="00712311"/>
    <w:rsid w:val="00712DB8"/>
    <w:rsid w:val="007131F4"/>
    <w:rsid w:val="00713EEE"/>
    <w:rsid w:val="00714C96"/>
    <w:rsid w:val="007154FC"/>
    <w:rsid w:val="0071687B"/>
    <w:rsid w:val="0071689A"/>
    <w:rsid w:val="00716F47"/>
    <w:rsid w:val="007170FC"/>
    <w:rsid w:val="007204FD"/>
    <w:rsid w:val="00720D28"/>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6A12"/>
    <w:rsid w:val="007A7DEB"/>
    <w:rsid w:val="007B188A"/>
    <w:rsid w:val="007B207A"/>
    <w:rsid w:val="007B36E4"/>
    <w:rsid w:val="007B3D9D"/>
    <w:rsid w:val="007B6811"/>
    <w:rsid w:val="007B793C"/>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C3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B8F"/>
    <w:rsid w:val="008A3C43"/>
    <w:rsid w:val="008A403C"/>
    <w:rsid w:val="008A4508"/>
    <w:rsid w:val="008A4DA3"/>
    <w:rsid w:val="008A50FE"/>
    <w:rsid w:val="008A511D"/>
    <w:rsid w:val="008A56AD"/>
    <w:rsid w:val="008A5CEA"/>
    <w:rsid w:val="008A73D0"/>
    <w:rsid w:val="008A7905"/>
    <w:rsid w:val="008B12AF"/>
    <w:rsid w:val="008B1605"/>
    <w:rsid w:val="008B1B4F"/>
    <w:rsid w:val="008B4DB1"/>
    <w:rsid w:val="008B4FDA"/>
    <w:rsid w:val="008B62C8"/>
    <w:rsid w:val="008B73CD"/>
    <w:rsid w:val="008B7DA4"/>
    <w:rsid w:val="008C0E12"/>
    <w:rsid w:val="008C17DA"/>
    <w:rsid w:val="008C343E"/>
    <w:rsid w:val="008C353D"/>
    <w:rsid w:val="008C417C"/>
    <w:rsid w:val="008C5FC1"/>
    <w:rsid w:val="008C6A78"/>
    <w:rsid w:val="008C6B75"/>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12"/>
    <w:rsid w:val="0091775C"/>
    <w:rsid w:val="00917FAA"/>
    <w:rsid w:val="00920009"/>
    <w:rsid w:val="00922306"/>
    <w:rsid w:val="009229DF"/>
    <w:rsid w:val="00924299"/>
    <w:rsid w:val="009247B8"/>
    <w:rsid w:val="00926875"/>
    <w:rsid w:val="0093012D"/>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3D4"/>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826"/>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022"/>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6AC"/>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41D"/>
    <w:rsid w:val="009C1A9B"/>
    <w:rsid w:val="009C1D0F"/>
    <w:rsid w:val="009C370D"/>
    <w:rsid w:val="009C3A21"/>
    <w:rsid w:val="009C3B73"/>
    <w:rsid w:val="009C3EC5"/>
    <w:rsid w:val="009C6103"/>
    <w:rsid w:val="009C7DD3"/>
    <w:rsid w:val="009D03A4"/>
    <w:rsid w:val="009D158E"/>
    <w:rsid w:val="009D1BB7"/>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2C94"/>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D8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57EE2"/>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615C"/>
    <w:rsid w:val="00AC69E2"/>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253"/>
    <w:rsid w:val="00B2752E"/>
    <w:rsid w:val="00B30994"/>
    <w:rsid w:val="00B31A8B"/>
    <w:rsid w:val="00B32124"/>
    <w:rsid w:val="00B323FD"/>
    <w:rsid w:val="00B32C46"/>
    <w:rsid w:val="00B333DF"/>
    <w:rsid w:val="00B34E2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77C"/>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5A57"/>
    <w:rsid w:val="00B8636F"/>
    <w:rsid w:val="00B86BCB"/>
    <w:rsid w:val="00B87C15"/>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79A"/>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27D38"/>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B28"/>
    <w:rsid w:val="00C67E80"/>
    <w:rsid w:val="00C700FE"/>
    <w:rsid w:val="00C706F4"/>
    <w:rsid w:val="00C71E26"/>
    <w:rsid w:val="00C72606"/>
    <w:rsid w:val="00C727E5"/>
    <w:rsid w:val="00C72D0E"/>
    <w:rsid w:val="00C72E21"/>
    <w:rsid w:val="00C73E62"/>
    <w:rsid w:val="00C752FC"/>
    <w:rsid w:val="00C75A7D"/>
    <w:rsid w:val="00C80102"/>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250F"/>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025"/>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68"/>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75A"/>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5BC"/>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555"/>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1D"/>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BA0D1-B8D6-4034-9214-152A5C1CF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20713</Words>
  <Characters>118065</Characters>
  <Application>Microsoft Office Word</Application>
  <DocSecurity>0</DocSecurity>
  <Lines>983</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46</cp:revision>
  <cp:lastPrinted>2018-02-16T07:12:00Z</cp:lastPrinted>
  <dcterms:created xsi:type="dcterms:W3CDTF">2022-10-31T10:53:00Z</dcterms:created>
  <dcterms:modified xsi:type="dcterms:W3CDTF">2026-01-21T15:58:00Z</dcterms:modified>
</cp:coreProperties>
</file>